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000"/>
      </w:tblPr>
      <w:tblGrid>
        <w:gridCol w:w="9288"/>
      </w:tblGrid>
      <w:tr w:rsidR="00CF4E56">
        <w:trPr>
          <w:trHeight w:val="2880"/>
        </w:trPr>
        <w:tc>
          <w:tcPr>
            <w:tcW w:w="9288" w:type="dxa"/>
            <w:shd w:val="clear" w:color="auto" w:fill="auto"/>
          </w:tcPr>
          <w:p w:rsidR="00CF4E56" w:rsidRDefault="00F50472">
            <w:pPr>
              <w:pStyle w:val="Titre2"/>
              <w:numPr>
                <w:ilvl w:val="1"/>
                <w:numId w:val="2"/>
              </w:numPr>
              <w:tabs>
                <w:tab w:val="left" w:pos="0"/>
              </w:tabs>
              <w:rPr>
                <w:color w:val="FFFFFF"/>
                <w:sz w:val="18"/>
                <w:szCs w:val="18"/>
              </w:rPr>
            </w:pPr>
            <w:bookmarkStart w:id="0" w:name="__RefHeading__23927_433681474"/>
            <w:bookmarkEnd w:id="0"/>
            <w:r>
              <w:t>Description de la ressource</w:t>
            </w:r>
          </w:p>
          <w:tbl>
            <w:tblPr>
              <w:tblW w:w="0" w:type="auto"/>
              <w:tblLayout w:type="fixed"/>
              <w:tblCellMar>
                <w:top w:w="60" w:type="dxa"/>
                <w:left w:w="60" w:type="dxa"/>
                <w:bottom w:w="60" w:type="dxa"/>
                <w:right w:w="60" w:type="dxa"/>
              </w:tblCellMar>
              <w:tblLook w:val="0000"/>
            </w:tblPr>
            <w:tblGrid>
              <w:gridCol w:w="1838"/>
              <w:gridCol w:w="7234"/>
            </w:tblGrid>
            <w:tr w:rsidR="00CF4E56">
              <w:trPr>
                <w:trHeight w:val="225"/>
              </w:trPr>
              <w:tc>
                <w:tcPr>
                  <w:tcW w:w="1838" w:type="dxa"/>
                  <w:tcBorders>
                    <w:top w:val="single" w:sz="4" w:space="0" w:color="000080"/>
                    <w:left w:val="single" w:sz="4" w:space="0" w:color="000080"/>
                    <w:bottom w:val="single" w:sz="4" w:space="0" w:color="000080"/>
                  </w:tcBorders>
                  <w:shd w:val="clear" w:color="auto" w:fill="6699CC"/>
                  <w:vAlign w:val="center"/>
                </w:tcPr>
                <w:p w:rsidR="00CF4E56" w:rsidRDefault="00F50472">
                  <w:pPr>
                    <w:snapToGrid w:val="0"/>
                    <w:jc w:val="center"/>
                    <w:rPr>
                      <w:color w:val="FFFFFF"/>
                      <w:sz w:val="18"/>
                      <w:szCs w:val="18"/>
                    </w:rPr>
                  </w:pPr>
                  <w:r>
                    <w:rPr>
                      <w:color w:val="FFFFFF"/>
                      <w:sz w:val="18"/>
                      <w:szCs w:val="18"/>
                    </w:rPr>
                    <w:t>Propriétés</w:t>
                  </w:r>
                </w:p>
              </w:tc>
              <w:tc>
                <w:tcPr>
                  <w:tcW w:w="7234" w:type="dxa"/>
                  <w:tcBorders>
                    <w:top w:val="single" w:sz="4" w:space="0" w:color="000080"/>
                    <w:left w:val="single" w:sz="4" w:space="0" w:color="000080"/>
                    <w:bottom w:val="single" w:sz="4" w:space="0" w:color="000080"/>
                    <w:right w:val="single" w:sz="4" w:space="0" w:color="000080"/>
                  </w:tcBorders>
                  <w:shd w:val="clear" w:color="auto" w:fill="6699CC"/>
                  <w:vAlign w:val="center"/>
                </w:tcPr>
                <w:p w:rsidR="00CF4E56" w:rsidRDefault="00F50472">
                  <w:pPr>
                    <w:snapToGrid w:val="0"/>
                    <w:jc w:val="center"/>
                    <w:rPr>
                      <w:rFonts w:ascii="Calibri" w:hAnsi="Calibri" w:cs="Calibri"/>
                      <w:b/>
                      <w:bCs/>
                      <w:color w:val="990033"/>
                    </w:rPr>
                  </w:pPr>
                  <w:r>
                    <w:rPr>
                      <w:color w:val="FFFFFF"/>
                      <w:sz w:val="18"/>
                      <w:szCs w:val="18"/>
                    </w:rPr>
                    <w:t>Description</w:t>
                  </w:r>
                </w:p>
              </w:tc>
            </w:tr>
            <w:tr w:rsidR="00CF4E56">
              <w:trPr>
                <w:cantSplit/>
              </w:trPr>
              <w:tc>
                <w:tcPr>
                  <w:tcW w:w="1838" w:type="dxa"/>
                  <w:tcBorders>
                    <w:top w:val="single" w:sz="4" w:space="0" w:color="000080"/>
                    <w:left w:val="single" w:sz="4" w:space="0" w:color="000080"/>
                    <w:bottom w:val="single" w:sz="4" w:space="0" w:color="000080"/>
                  </w:tcBorders>
                  <w:shd w:val="clear" w:color="auto" w:fill="auto"/>
                </w:tcPr>
                <w:p w:rsidR="00CF4E56" w:rsidRDefault="00F50472">
                  <w:pPr>
                    <w:snapToGrid w:val="0"/>
                    <w:rPr>
                      <w:rFonts w:ascii="Calibri" w:hAnsi="Calibri" w:cs="Calibri"/>
                    </w:rPr>
                  </w:pPr>
                  <w:r>
                    <w:rPr>
                      <w:rFonts w:ascii="Calibri" w:hAnsi="Calibri" w:cs="Calibri"/>
                      <w:b/>
                      <w:bCs/>
                      <w:color w:val="990033"/>
                    </w:rPr>
                    <w:t>Intitulé long</w:t>
                  </w:r>
                </w:p>
              </w:tc>
              <w:tc>
                <w:tcPr>
                  <w:tcW w:w="7234" w:type="dxa"/>
                  <w:tcBorders>
                    <w:top w:val="single" w:sz="4" w:space="0" w:color="000080"/>
                    <w:left w:val="single" w:sz="4" w:space="0" w:color="000080"/>
                    <w:bottom w:val="single" w:sz="4" w:space="0" w:color="000080"/>
                    <w:right w:val="single" w:sz="4" w:space="0" w:color="000080"/>
                  </w:tcBorders>
                  <w:shd w:val="clear" w:color="auto" w:fill="auto"/>
                </w:tcPr>
                <w:p w:rsidR="00CF4E56" w:rsidRDefault="00F50472">
                  <w:pPr>
                    <w:snapToGrid w:val="0"/>
                    <w:rPr>
                      <w:rFonts w:ascii="Calibri" w:hAnsi="Calibri" w:cs="Calibri"/>
                      <w:b/>
                      <w:bCs/>
                      <w:color w:val="990033"/>
                    </w:rPr>
                  </w:pPr>
                  <w:r>
                    <w:rPr>
                      <w:rFonts w:ascii="Calibri" w:hAnsi="Calibri" w:cs="Calibri"/>
                    </w:rPr>
                    <w:t>Développer un web service avec WCF et un service REST avec OData</w:t>
                  </w:r>
                </w:p>
              </w:tc>
            </w:tr>
            <w:tr w:rsidR="00CF4E56">
              <w:trPr>
                <w:cantSplit/>
              </w:trPr>
              <w:tc>
                <w:tcPr>
                  <w:tcW w:w="1838" w:type="dxa"/>
                  <w:tcBorders>
                    <w:top w:val="single" w:sz="4" w:space="0" w:color="000080"/>
                    <w:left w:val="single" w:sz="4" w:space="0" w:color="000080"/>
                    <w:bottom w:val="single" w:sz="4" w:space="0" w:color="000080"/>
                  </w:tcBorders>
                  <w:shd w:val="clear" w:color="auto" w:fill="auto"/>
                </w:tcPr>
                <w:p w:rsidR="00CF4E56" w:rsidRDefault="00F50472">
                  <w:pPr>
                    <w:snapToGrid w:val="0"/>
                    <w:rPr>
                      <w:rFonts w:ascii="Calibri" w:hAnsi="Calibri" w:cs="Calibri"/>
                    </w:rPr>
                  </w:pPr>
                  <w:r>
                    <w:rPr>
                      <w:rFonts w:ascii="Calibri" w:hAnsi="Calibri" w:cs="Calibri"/>
                      <w:b/>
                      <w:bCs/>
                      <w:color w:val="990033"/>
                    </w:rPr>
                    <w:t>Formation concernée</w:t>
                  </w:r>
                </w:p>
              </w:tc>
              <w:tc>
                <w:tcPr>
                  <w:tcW w:w="7234" w:type="dxa"/>
                  <w:tcBorders>
                    <w:top w:val="single" w:sz="4" w:space="0" w:color="000080"/>
                    <w:left w:val="single" w:sz="4" w:space="0" w:color="000080"/>
                    <w:bottom w:val="single" w:sz="4" w:space="0" w:color="000080"/>
                    <w:right w:val="single" w:sz="4" w:space="0" w:color="000080"/>
                  </w:tcBorders>
                  <w:shd w:val="clear" w:color="auto" w:fill="auto"/>
                </w:tcPr>
                <w:p w:rsidR="00CF4E56" w:rsidRDefault="00F50472">
                  <w:pPr>
                    <w:snapToGrid w:val="0"/>
                    <w:rPr>
                      <w:rFonts w:ascii="Calibri" w:hAnsi="Calibri" w:cs="Calibri"/>
                      <w:b/>
                      <w:bCs/>
                      <w:color w:val="990033"/>
                    </w:rPr>
                  </w:pPr>
                  <w:r>
                    <w:rPr>
                      <w:rFonts w:ascii="Calibri" w:hAnsi="Calibri" w:cs="Calibri"/>
                    </w:rPr>
                    <w:t>BTS SIO</w:t>
                  </w:r>
                </w:p>
              </w:tc>
            </w:tr>
            <w:tr w:rsidR="00CF4E56">
              <w:trPr>
                <w:cantSplit/>
              </w:trPr>
              <w:tc>
                <w:tcPr>
                  <w:tcW w:w="1838" w:type="dxa"/>
                  <w:tcBorders>
                    <w:top w:val="single" w:sz="4" w:space="0" w:color="000080"/>
                    <w:left w:val="single" w:sz="4" w:space="0" w:color="000080"/>
                    <w:bottom w:val="single" w:sz="4" w:space="0" w:color="000080"/>
                  </w:tcBorders>
                  <w:shd w:val="clear" w:color="auto" w:fill="auto"/>
                </w:tcPr>
                <w:p w:rsidR="00CF4E56" w:rsidRDefault="00F50472">
                  <w:pPr>
                    <w:snapToGrid w:val="0"/>
                    <w:rPr>
                      <w:rFonts w:ascii="Calibri" w:hAnsi="Calibri" w:cs="Calibri"/>
                    </w:rPr>
                  </w:pPr>
                  <w:r>
                    <w:rPr>
                      <w:rFonts w:ascii="Calibri" w:hAnsi="Calibri" w:cs="Calibri"/>
                      <w:b/>
                      <w:bCs/>
                      <w:color w:val="990033"/>
                    </w:rPr>
                    <w:t>Matière</w:t>
                  </w:r>
                </w:p>
              </w:tc>
              <w:tc>
                <w:tcPr>
                  <w:tcW w:w="7234" w:type="dxa"/>
                  <w:tcBorders>
                    <w:top w:val="single" w:sz="4" w:space="0" w:color="000080"/>
                    <w:left w:val="single" w:sz="4" w:space="0" w:color="000080"/>
                    <w:bottom w:val="single" w:sz="4" w:space="0" w:color="000080"/>
                    <w:right w:val="single" w:sz="4" w:space="0" w:color="000080"/>
                  </w:tcBorders>
                  <w:shd w:val="clear" w:color="auto" w:fill="auto"/>
                </w:tcPr>
                <w:p w:rsidR="00CF4E56" w:rsidRDefault="00F50472">
                  <w:pPr>
                    <w:snapToGrid w:val="0"/>
                    <w:rPr>
                      <w:rFonts w:ascii="Calibri" w:hAnsi="Calibri" w:cs="Calibri"/>
                      <w:b/>
                      <w:bCs/>
                      <w:color w:val="990033"/>
                    </w:rPr>
                  </w:pPr>
                  <w:r>
                    <w:rPr>
                      <w:rFonts w:ascii="Calibri" w:hAnsi="Calibri" w:cs="Calibri"/>
                    </w:rPr>
                    <w:t>SLAM4 et PPE </w:t>
                  </w:r>
                </w:p>
              </w:tc>
            </w:tr>
            <w:tr w:rsidR="00CF4E56">
              <w:trPr>
                <w:cantSplit/>
              </w:trPr>
              <w:tc>
                <w:tcPr>
                  <w:tcW w:w="1838" w:type="dxa"/>
                  <w:tcBorders>
                    <w:top w:val="single" w:sz="4" w:space="0" w:color="000080"/>
                    <w:left w:val="single" w:sz="4" w:space="0" w:color="000080"/>
                    <w:bottom w:val="single" w:sz="4" w:space="0" w:color="000080"/>
                  </w:tcBorders>
                  <w:shd w:val="clear" w:color="auto" w:fill="auto"/>
                </w:tcPr>
                <w:p w:rsidR="00CF4E56" w:rsidRDefault="00F50472">
                  <w:pPr>
                    <w:snapToGrid w:val="0"/>
                    <w:rPr>
                      <w:rFonts w:ascii="Calibri" w:hAnsi="Calibri" w:cs="Calibri"/>
                    </w:rPr>
                  </w:pPr>
                  <w:r>
                    <w:rPr>
                      <w:rFonts w:ascii="Calibri" w:hAnsi="Calibri" w:cs="Calibri"/>
                      <w:b/>
                      <w:bCs/>
                      <w:color w:val="990033"/>
                    </w:rPr>
                    <w:t>Présentation</w:t>
                  </w:r>
                </w:p>
              </w:tc>
              <w:tc>
                <w:tcPr>
                  <w:tcW w:w="7234" w:type="dxa"/>
                  <w:tcBorders>
                    <w:top w:val="single" w:sz="4" w:space="0" w:color="000080"/>
                    <w:left w:val="single" w:sz="4" w:space="0" w:color="000080"/>
                    <w:bottom w:val="single" w:sz="4" w:space="0" w:color="000080"/>
                    <w:right w:val="single" w:sz="4" w:space="0" w:color="000080"/>
                  </w:tcBorders>
                  <w:shd w:val="clear" w:color="auto" w:fill="auto"/>
                </w:tcPr>
                <w:p w:rsidR="00CF4E56" w:rsidRDefault="00F50472">
                  <w:pPr>
                    <w:jc w:val="both"/>
                    <w:rPr>
                      <w:rFonts w:ascii="Calibri" w:hAnsi="Calibri" w:cs="Calibri"/>
                      <w:b/>
                      <w:bCs/>
                      <w:color w:val="990033"/>
                    </w:rPr>
                  </w:pPr>
                  <w:r>
                    <w:rPr>
                      <w:rFonts w:ascii="Calibri" w:hAnsi="Calibri" w:cs="Calibri"/>
                    </w:rPr>
                    <w:t xml:space="preserve">Cette ressource présente la technologie WCF de Microsoft. En prenant appui sur le contexte GSB ; le support propose deux implémentations d’un web service, WCF d’une part et OData d’autre part </w:t>
                  </w:r>
                </w:p>
              </w:tc>
            </w:tr>
            <w:tr w:rsidR="00CF4E56">
              <w:trPr>
                <w:cantSplit/>
              </w:trPr>
              <w:tc>
                <w:tcPr>
                  <w:tcW w:w="1838" w:type="dxa"/>
                  <w:tcBorders>
                    <w:top w:val="single" w:sz="4" w:space="0" w:color="000080"/>
                    <w:left w:val="single" w:sz="4" w:space="0" w:color="000080"/>
                    <w:bottom w:val="single" w:sz="4" w:space="0" w:color="000080"/>
                  </w:tcBorders>
                  <w:shd w:val="clear" w:color="auto" w:fill="auto"/>
                </w:tcPr>
                <w:p w:rsidR="00CF4E56" w:rsidRDefault="00F50472">
                  <w:pPr>
                    <w:snapToGrid w:val="0"/>
                    <w:rPr>
                      <w:rFonts w:ascii="Calibri" w:hAnsi="Calibri" w:cs="Calibri"/>
                    </w:rPr>
                  </w:pPr>
                  <w:r>
                    <w:rPr>
                      <w:rFonts w:ascii="Calibri" w:hAnsi="Calibri" w:cs="Calibri"/>
                      <w:b/>
                      <w:bCs/>
                      <w:color w:val="990033"/>
                    </w:rPr>
                    <w:t>Notions</w:t>
                  </w:r>
                </w:p>
              </w:tc>
              <w:tc>
                <w:tcPr>
                  <w:tcW w:w="7234" w:type="dxa"/>
                  <w:tcBorders>
                    <w:top w:val="single" w:sz="4" w:space="0" w:color="000080"/>
                    <w:left w:val="single" w:sz="4" w:space="0" w:color="000080"/>
                    <w:bottom w:val="single" w:sz="4" w:space="0" w:color="000080"/>
                    <w:right w:val="single" w:sz="4" w:space="0" w:color="000080"/>
                  </w:tcBorders>
                  <w:shd w:val="clear" w:color="auto" w:fill="auto"/>
                </w:tcPr>
                <w:p w:rsidR="00CF4E56" w:rsidRDefault="00F50472">
                  <w:pPr>
                    <w:snapToGrid w:val="0"/>
                    <w:rPr>
                      <w:rFonts w:ascii="Calibri" w:hAnsi="Calibri" w:cs="Calibri"/>
                      <w:b/>
                      <w:bCs/>
                      <w:color w:val="990033"/>
                    </w:rPr>
                  </w:pPr>
                  <w:r>
                    <w:rPr>
                      <w:rFonts w:ascii="Calibri" w:hAnsi="Calibri" w:cs="Calibri"/>
                    </w:rPr>
                    <w:t>Le Framework EF de persistance, web service, REST, le protocole OData</w:t>
                  </w:r>
                </w:p>
              </w:tc>
            </w:tr>
            <w:tr w:rsidR="00CF4E56">
              <w:trPr>
                <w:cantSplit/>
              </w:trPr>
              <w:tc>
                <w:tcPr>
                  <w:tcW w:w="1838" w:type="dxa"/>
                  <w:tcBorders>
                    <w:top w:val="single" w:sz="4" w:space="0" w:color="000080"/>
                    <w:left w:val="single" w:sz="4" w:space="0" w:color="000080"/>
                    <w:bottom w:val="single" w:sz="4" w:space="0" w:color="000080"/>
                  </w:tcBorders>
                  <w:shd w:val="clear" w:color="auto" w:fill="auto"/>
                </w:tcPr>
                <w:p w:rsidR="00CF4E56" w:rsidRDefault="00F50472">
                  <w:pPr>
                    <w:snapToGrid w:val="0"/>
                    <w:rPr>
                      <w:rFonts w:ascii="Calibri" w:hAnsi="Calibri" w:cs="Calibri"/>
                    </w:rPr>
                  </w:pPr>
                  <w:r>
                    <w:rPr>
                      <w:rFonts w:ascii="Calibri" w:hAnsi="Calibri" w:cs="Calibri"/>
                      <w:b/>
                      <w:bCs/>
                      <w:color w:val="990033"/>
                    </w:rPr>
                    <w:t>Outils</w:t>
                  </w:r>
                </w:p>
              </w:tc>
              <w:tc>
                <w:tcPr>
                  <w:tcW w:w="7234" w:type="dxa"/>
                  <w:tcBorders>
                    <w:top w:val="single" w:sz="4" w:space="0" w:color="000080"/>
                    <w:left w:val="single" w:sz="4" w:space="0" w:color="000080"/>
                    <w:bottom w:val="single" w:sz="4" w:space="0" w:color="000080"/>
                    <w:right w:val="single" w:sz="4" w:space="0" w:color="000080"/>
                  </w:tcBorders>
                  <w:shd w:val="clear" w:color="auto" w:fill="auto"/>
                </w:tcPr>
                <w:p w:rsidR="00CF4E56" w:rsidRDefault="00F50472">
                  <w:pPr>
                    <w:rPr>
                      <w:rFonts w:ascii="Calibri" w:hAnsi="Calibri" w:cs="Calibri"/>
                      <w:b/>
                      <w:bCs/>
                      <w:color w:val="990033"/>
                    </w:rPr>
                  </w:pPr>
                  <w:r>
                    <w:rPr>
                      <w:rFonts w:ascii="Calibri" w:hAnsi="Calibri" w:cs="Calibri"/>
                    </w:rPr>
                    <w:t>Visual Studio2010</w:t>
                  </w:r>
                </w:p>
              </w:tc>
            </w:tr>
            <w:tr w:rsidR="00CF4E56" w:rsidRPr="00CA4EF6">
              <w:trPr>
                <w:cantSplit/>
              </w:trPr>
              <w:tc>
                <w:tcPr>
                  <w:tcW w:w="1838" w:type="dxa"/>
                  <w:tcBorders>
                    <w:top w:val="single" w:sz="4" w:space="0" w:color="000080"/>
                    <w:left w:val="single" w:sz="4" w:space="0" w:color="000080"/>
                    <w:bottom w:val="single" w:sz="4" w:space="0" w:color="000080"/>
                  </w:tcBorders>
                  <w:shd w:val="clear" w:color="auto" w:fill="auto"/>
                </w:tcPr>
                <w:p w:rsidR="00CF4E56" w:rsidRDefault="00F50472">
                  <w:pPr>
                    <w:snapToGrid w:val="0"/>
                    <w:rPr>
                      <w:rFonts w:ascii="Calibri" w:hAnsi="Calibri" w:cs="Calibri"/>
                      <w:lang w:val="en-US"/>
                    </w:rPr>
                  </w:pPr>
                  <w:r>
                    <w:rPr>
                      <w:rFonts w:ascii="Calibri" w:hAnsi="Calibri" w:cs="Calibri"/>
                      <w:b/>
                      <w:bCs/>
                      <w:color w:val="990033"/>
                    </w:rPr>
                    <w:t>Mots-clés</w:t>
                  </w:r>
                </w:p>
              </w:tc>
              <w:tc>
                <w:tcPr>
                  <w:tcW w:w="7234" w:type="dxa"/>
                  <w:tcBorders>
                    <w:top w:val="single" w:sz="4" w:space="0" w:color="000080"/>
                    <w:left w:val="single" w:sz="4" w:space="0" w:color="000080"/>
                    <w:bottom w:val="single" w:sz="4" w:space="0" w:color="000080"/>
                    <w:right w:val="single" w:sz="4" w:space="0" w:color="000080"/>
                  </w:tcBorders>
                  <w:shd w:val="clear" w:color="auto" w:fill="auto"/>
                </w:tcPr>
                <w:p w:rsidR="00CF4E56" w:rsidRPr="00CF4E56" w:rsidRDefault="00F50472">
                  <w:pPr>
                    <w:snapToGrid w:val="0"/>
                    <w:rPr>
                      <w:rFonts w:ascii="Calibri" w:hAnsi="Calibri" w:cs="Calibri"/>
                      <w:b/>
                      <w:bCs/>
                      <w:color w:val="990033"/>
                      <w:lang w:val="en-US"/>
                    </w:rPr>
                  </w:pPr>
                  <w:r>
                    <w:rPr>
                      <w:rFonts w:ascii="Calibri" w:hAnsi="Calibri" w:cs="Calibri"/>
                      <w:lang w:val="en-US"/>
                    </w:rPr>
                    <w:t>Laboratoire GSB, BTS SIO, WCF, OData, Entity Framework</w:t>
                  </w:r>
                </w:p>
              </w:tc>
            </w:tr>
            <w:tr w:rsidR="00CF4E56">
              <w:trPr>
                <w:cantSplit/>
              </w:trPr>
              <w:tc>
                <w:tcPr>
                  <w:tcW w:w="1838" w:type="dxa"/>
                  <w:tcBorders>
                    <w:top w:val="single" w:sz="4" w:space="0" w:color="000080"/>
                    <w:left w:val="single" w:sz="4" w:space="0" w:color="000080"/>
                    <w:bottom w:val="single" w:sz="4" w:space="0" w:color="000080"/>
                  </w:tcBorders>
                  <w:shd w:val="clear" w:color="auto" w:fill="auto"/>
                </w:tcPr>
                <w:p w:rsidR="00CF4E56" w:rsidRDefault="00F50472">
                  <w:pPr>
                    <w:snapToGrid w:val="0"/>
                    <w:rPr>
                      <w:rFonts w:ascii="Calibri" w:hAnsi="Calibri" w:cs="Calibri"/>
                    </w:rPr>
                  </w:pPr>
                  <w:r>
                    <w:rPr>
                      <w:rFonts w:ascii="Calibri" w:hAnsi="Calibri" w:cs="Calibri"/>
                      <w:b/>
                      <w:bCs/>
                      <w:color w:val="990033"/>
                    </w:rPr>
                    <w:t>Auteur(es)</w:t>
                  </w:r>
                </w:p>
              </w:tc>
              <w:tc>
                <w:tcPr>
                  <w:tcW w:w="7234" w:type="dxa"/>
                  <w:tcBorders>
                    <w:top w:val="single" w:sz="4" w:space="0" w:color="000080"/>
                    <w:left w:val="single" w:sz="4" w:space="0" w:color="000080"/>
                    <w:bottom w:val="single" w:sz="4" w:space="0" w:color="000080"/>
                    <w:right w:val="single" w:sz="4" w:space="0" w:color="000080"/>
                  </w:tcBorders>
                  <w:shd w:val="clear" w:color="auto" w:fill="auto"/>
                </w:tcPr>
                <w:p w:rsidR="00CF4E56" w:rsidRDefault="00F50472">
                  <w:pPr>
                    <w:snapToGrid w:val="0"/>
                    <w:rPr>
                      <w:rFonts w:ascii="Calibri" w:hAnsi="Calibri" w:cs="Calibri"/>
                      <w:b/>
                      <w:bCs/>
                      <w:color w:val="990033"/>
                    </w:rPr>
                  </w:pPr>
                  <w:r>
                    <w:rPr>
                      <w:rFonts w:ascii="Calibri" w:hAnsi="Calibri" w:cs="Calibri"/>
                    </w:rPr>
                    <w:t>Patrice Grand, avec la relecture attentive d’Annie Baraban</w:t>
                  </w:r>
                </w:p>
              </w:tc>
            </w:tr>
            <w:tr w:rsidR="00CF4E56">
              <w:trPr>
                <w:cantSplit/>
              </w:trPr>
              <w:tc>
                <w:tcPr>
                  <w:tcW w:w="1838" w:type="dxa"/>
                  <w:tcBorders>
                    <w:top w:val="single" w:sz="4" w:space="0" w:color="000080"/>
                    <w:left w:val="single" w:sz="4" w:space="0" w:color="000080"/>
                    <w:bottom w:val="single" w:sz="4" w:space="0" w:color="000080"/>
                  </w:tcBorders>
                  <w:shd w:val="clear" w:color="auto" w:fill="auto"/>
                </w:tcPr>
                <w:p w:rsidR="00CF4E56" w:rsidRDefault="00F50472">
                  <w:pPr>
                    <w:snapToGrid w:val="0"/>
                    <w:rPr>
                      <w:rFonts w:ascii="Calibri" w:hAnsi="Calibri" w:cs="Calibri"/>
                    </w:rPr>
                  </w:pPr>
                  <w:r>
                    <w:rPr>
                      <w:rFonts w:ascii="Calibri" w:hAnsi="Calibri" w:cs="Calibri"/>
                      <w:b/>
                      <w:bCs/>
                      <w:color w:val="990033"/>
                    </w:rPr>
                    <w:t>Version</w:t>
                  </w:r>
                </w:p>
              </w:tc>
              <w:tc>
                <w:tcPr>
                  <w:tcW w:w="7234" w:type="dxa"/>
                  <w:tcBorders>
                    <w:top w:val="single" w:sz="4" w:space="0" w:color="000080"/>
                    <w:left w:val="single" w:sz="4" w:space="0" w:color="000080"/>
                    <w:bottom w:val="single" w:sz="4" w:space="0" w:color="000080"/>
                    <w:right w:val="single" w:sz="4" w:space="0" w:color="000080"/>
                  </w:tcBorders>
                  <w:shd w:val="clear" w:color="auto" w:fill="auto"/>
                </w:tcPr>
                <w:p w:rsidR="00CF4E56" w:rsidRDefault="00F50472">
                  <w:pPr>
                    <w:snapToGrid w:val="0"/>
                    <w:rPr>
                      <w:rFonts w:ascii="Calibri" w:hAnsi="Calibri" w:cs="Calibri"/>
                      <w:b/>
                      <w:bCs/>
                      <w:color w:val="990033"/>
                    </w:rPr>
                  </w:pPr>
                  <w:r>
                    <w:rPr>
                      <w:rFonts w:ascii="Calibri" w:hAnsi="Calibri" w:cs="Calibri"/>
                    </w:rPr>
                    <w:t>v 1.0</w:t>
                  </w:r>
                </w:p>
              </w:tc>
            </w:tr>
            <w:tr w:rsidR="00CF4E56">
              <w:trPr>
                <w:cantSplit/>
              </w:trPr>
              <w:tc>
                <w:tcPr>
                  <w:tcW w:w="1838" w:type="dxa"/>
                  <w:tcBorders>
                    <w:top w:val="single" w:sz="4" w:space="0" w:color="000080"/>
                    <w:left w:val="single" w:sz="4" w:space="0" w:color="000080"/>
                    <w:bottom w:val="single" w:sz="4" w:space="0" w:color="000080"/>
                  </w:tcBorders>
                  <w:shd w:val="clear" w:color="auto" w:fill="auto"/>
                </w:tcPr>
                <w:p w:rsidR="00CF4E56" w:rsidRDefault="00F50472">
                  <w:pPr>
                    <w:snapToGrid w:val="0"/>
                    <w:rPr>
                      <w:rFonts w:ascii="Calibri" w:hAnsi="Calibri" w:cs="Calibri"/>
                    </w:rPr>
                  </w:pPr>
                  <w:r>
                    <w:rPr>
                      <w:rFonts w:ascii="Calibri" w:hAnsi="Calibri" w:cs="Calibri"/>
                      <w:b/>
                      <w:bCs/>
                      <w:color w:val="990033"/>
                    </w:rPr>
                    <w:t>Date de publication</w:t>
                  </w:r>
                </w:p>
              </w:tc>
              <w:tc>
                <w:tcPr>
                  <w:tcW w:w="7234" w:type="dxa"/>
                  <w:tcBorders>
                    <w:top w:val="single" w:sz="4" w:space="0" w:color="000080"/>
                    <w:left w:val="single" w:sz="4" w:space="0" w:color="000080"/>
                    <w:bottom w:val="single" w:sz="4" w:space="0" w:color="000080"/>
                    <w:right w:val="single" w:sz="4" w:space="0" w:color="000080"/>
                  </w:tcBorders>
                  <w:shd w:val="clear" w:color="auto" w:fill="auto"/>
                </w:tcPr>
                <w:p w:rsidR="00CF4E56" w:rsidRDefault="00F50472">
                  <w:pPr>
                    <w:snapToGrid w:val="0"/>
                    <w:rPr>
                      <w:rFonts w:ascii="Calibri" w:hAnsi="Calibri" w:cs="Calibri"/>
                      <w:b/>
                      <w:bCs/>
                      <w:color w:val="990033"/>
                    </w:rPr>
                  </w:pPr>
                  <w:r>
                    <w:rPr>
                      <w:rFonts w:ascii="Calibri" w:hAnsi="Calibri" w:cs="Calibri"/>
                    </w:rPr>
                    <w:t>Septembre 2012</w:t>
                  </w:r>
                </w:p>
              </w:tc>
            </w:tr>
            <w:tr w:rsidR="00CF4E56">
              <w:trPr>
                <w:cantSplit/>
              </w:trPr>
              <w:tc>
                <w:tcPr>
                  <w:tcW w:w="1838" w:type="dxa"/>
                  <w:tcBorders>
                    <w:top w:val="single" w:sz="4" w:space="0" w:color="000080"/>
                    <w:left w:val="single" w:sz="4" w:space="0" w:color="000080"/>
                    <w:bottom w:val="single" w:sz="4" w:space="0" w:color="000080"/>
                  </w:tcBorders>
                  <w:shd w:val="clear" w:color="auto" w:fill="auto"/>
                </w:tcPr>
                <w:p w:rsidR="00CF4E56" w:rsidRDefault="00F50472">
                  <w:pPr>
                    <w:snapToGrid w:val="0"/>
                    <w:rPr>
                      <w:rFonts w:ascii="Calibri" w:hAnsi="Calibri" w:cs="Calibri"/>
                    </w:rPr>
                  </w:pPr>
                  <w:r>
                    <w:rPr>
                      <w:rFonts w:ascii="Calibri" w:hAnsi="Calibri" w:cs="Calibri"/>
                      <w:b/>
                      <w:bCs/>
                      <w:color w:val="990033"/>
                    </w:rPr>
                    <w:t>Fichiers associés</w:t>
                  </w:r>
                </w:p>
              </w:tc>
              <w:tc>
                <w:tcPr>
                  <w:tcW w:w="7234" w:type="dxa"/>
                  <w:tcBorders>
                    <w:top w:val="single" w:sz="4" w:space="0" w:color="000080"/>
                    <w:left w:val="single" w:sz="4" w:space="0" w:color="000080"/>
                    <w:bottom w:val="single" w:sz="4" w:space="0" w:color="000080"/>
                    <w:right w:val="single" w:sz="4" w:space="0" w:color="000080"/>
                  </w:tcBorders>
                  <w:shd w:val="clear" w:color="auto" w:fill="auto"/>
                </w:tcPr>
                <w:p w:rsidR="00CF4E56" w:rsidRDefault="00F50472">
                  <w:pPr>
                    <w:snapToGrid w:val="0"/>
                    <w:rPr>
                      <w:rFonts w:ascii="Cambria" w:hAnsi="Cambria" w:cs="Cambria"/>
                      <w:caps/>
                    </w:rPr>
                  </w:pPr>
                  <w:r>
                    <w:rPr>
                      <w:rFonts w:ascii="Calibri" w:hAnsi="Calibri" w:cs="Calibri"/>
                    </w:rPr>
                    <w:t>Les scripts de création de la table (dossier scriptsBD) ainsi que les deux versions de l’application (la version 2 correspondant à l’option alternative décrite en annexe)</w:t>
                  </w:r>
                </w:p>
              </w:tc>
            </w:tr>
          </w:tbl>
          <w:p w:rsidR="00CF4E56" w:rsidRDefault="00CF4E56">
            <w:pPr>
              <w:pStyle w:val="Sansinterligne"/>
              <w:jc w:val="center"/>
              <w:rPr>
                <w:rFonts w:ascii="Cambria" w:hAnsi="Cambria" w:cs="Cambria"/>
                <w:caps/>
              </w:rPr>
            </w:pPr>
          </w:p>
        </w:tc>
      </w:tr>
      <w:tr w:rsidR="00CF4E56">
        <w:trPr>
          <w:trHeight w:val="1440"/>
        </w:trPr>
        <w:tc>
          <w:tcPr>
            <w:tcW w:w="9288" w:type="dxa"/>
            <w:tcBorders>
              <w:bottom w:val="single" w:sz="4" w:space="0" w:color="808080"/>
            </w:tcBorders>
            <w:shd w:val="clear" w:color="auto" w:fill="auto"/>
            <w:vAlign w:val="center"/>
          </w:tcPr>
          <w:p w:rsidR="00CF4E56" w:rsidRDefault="00CF4E56">
            <w:pPr>
              <w:pStyle w:val="Sansinterligne"/>
              <w:snapToGrid w:val="0"/>
              <w:jc w:val="center"/>
              <w:rPr>
                <w:rFonts w:ascii="Cambria" w:hAnsi="Cambria" w:cs="Cambria"/>
                <w:kern w:val="1"/>
                <w:sz w:val="80"/>
                <w:szCs w:val="80"/>
                <w:lang w:eastAsia="ar-SA"/>
              </w:rPr>
            </w:pPr>
          </w:p>
        </w:tc>
      </w:tr>
    </w:tbl>
    <w:p w:rsidR="00CF4E56" w:rsidRDefault="00F50472">
      <w:pPr>
        <w:pStyle w:val="Sous-titre"/>
      </w:pPr>
      <w:bookmarkStart w:id="1" w:name="__RefHeading__23929_433681474"/>
      <w:bookmarkEnd w:id="1"/>
      <w:r>
        <w:t>SOMMAIRE</w:t>
      </w:r>
    </w:p>
    <w:p w:rsidR="00CF4E56" w:rsidRDefault="00CF4E56">
      <w:pPr>
        <w:pStyle w:val="Corpsdetexte"/>
      </w:pPr>
    </w:p>
    <w:p w:rsidR="00CF4E56" w:rsidRDefault="00CF4E56">
      <w:pPr>
        <w:sectPr w:rsidR="00CF4E56">
          <w:headerReference w:type="default" r:id="rId7"/>
          <w:footerReference w:type="even" r:id="rId8"/>
          <w:footerReference w:type="default" r:id="rId9"/>
          <w:headerReference w:type="first" r:id="rId10"/>
          <w:footerReference w:type="first" r:id="rId11"/>
          <w:pgSz w:w="11906" w:h="16838"/>
          <w:pgMar w:top="1417" w:right="1417" w:bottom="1417" w:left="1417" w:header="720" w:footer="708" w:gutter="0"/>
          <w:cols w:space="720"/>
          <w:docGrid w:linePitch="240" w:charSpace="32768"/>
        </w:sectPr>
      </w:pPr>
    </w:p>
    <w:p w:rsidR="00CF4E56" w:rsidRDefault="00CF4E56">
      <w:pPr>
        <w:pStyle w:val="TM2"/>
        <w:tabs>
          <w:tab w:val="right" w:leader="dot" w:pos="9072"/>
        </w:tabs>
      </w:pPr>
      <w:r>
        <w:lastRenderedPageBreak/>
        <w:fldChar w:fldCharType="begin"/>
      </w:r>
      <w:r w:rsidR="00F50472">
        <w:instrText xml:space="preserve"> TOC </w:instrText>
      </w:r>
      <w:r>
        <w:fldChar w:fldCharType="separate"/>
      </w:r>
      <w:hyperlink w:anchor="__RefHeading__23927_433681474" w:history="1">
        <w:r w:rsidR="00F50472">
          <w:rPr>
            <w:rStyle w:val="Sautdindex"/>
          </w:rPr>
          <w:t>Description de la ressource</w:t>
        </w:r>
        <w:r w:rsidR="00F50472">
          <w:rPr>
            <w:rStyle w:val="Sautdindex"/>
          </w:rPr>
          <w:tab/>
          <w:t>1</w:t>
        </w:r>
      </w:hyperlink>
    </w:p>
    <w:p w:rsidR="00CF4E56" w:rsidRDefault="00CF4E56">
      <w:pPr>
        <w:pStyle w:val="TM2"/>
        <w:tabs>
          <w:tab w:val="right" w:leader="dot" w:pos="9072"/>
        </w:tabs>
      </w:pPr>
      <w:hyperlink w:anchor="__RefHeading__23929_433681474" w:history="1">
        <w:r w:rsidR="00F50472">
          <w:rPr>
            <w:rStyle w:val="Sautdindex"/>
          </w:rPr>
          <w:t>SOMMAIRE</w:t>
        </w:r>
        <w:r w:rsidR="00F50472">
          <w:rPr>
            <w:rStyle w:val="Sautdindex"/>
          </w:rPr>
          <w:tab/>
          <w:t>1</w:t>
        </w:r>
      </w:hyperlink>
    </w:p>
    <w:p w:rsidR="00CF4E56" w:rsidRDefault="00CF4E56">
      <w:pPr>
        <w:pStyle w:val="TM2"/>
        <w:tabs>
          <w:tab w:val="right" w:leader="dot" w:pos="9072"/>
        </w:tabs>
      </w:pPr>
      <w:hyperlink w:anchor="__RefHeading__23931_433681474" w:history="1">
        <w:r w:rsidR="00F50472">
          <w:rPr>
            <w:rStyle w:val="Sautdindex"/>
          </w:rPr>
          <w:t>Présentation</w:t>
        </w:r>
        <w:r w:rsidR="00F50472">
          <w:rPr>
            <w:rStyle w:val="Sautdindex"/>
          </w:rPr>
          <w:tab/>
          <w:t>2</w:t>
        </w:r>
      </w:hyperlink>
    </w:p>
    <w:p w:rsidR="00CF4E56" w:rsidRDefault="00CF4E56">
      <w:pPr>
        <w:pStyle w:val="TM2"/>
        <w:tabs>
          <w:tab w:val="right" w:leader="dot" w:pos="9072"/>
        </w:tabs>
      </w:pPr>
      <w:hyperlink w:anchor="__RefHeading__23933_433681474" w:history="1">
        <w:r w:rsidR="00F50472">
          <w:rPr>
            <w:rStyle w:val="Sautdindex"/>
          </w:rPr>
          <w:t>1.Création de la couche de persistance</w:t>
        </w:r>
        <w:r w:rsidR="00F50472">
          <w:rPr>
            <w:rStyle w:val="Sautdindex"/>
          </w:rPr>
          <w:tab/>
          <w:t>2</w:t>
        </w:r>
      </w:hyperlink>
    </w:p>
    <w:p w:rsidR="00CF4E56" w:rsidRDefault="00CF4E56">
      <w:pPr>
        <w:pStyle w:val="TM2"/>
        <w:tabs>
          <w:tab w:val="right" w:leader="dot" w:pos="9072"/>
        </w:tabs>
      </w:pPr>
      <w:hyperlink w:anchor="__RefHeading__23935_433681474" w:history="1">
        <w:r w:rsidR="00F50472">
          <w:rPr>
            <w:rStyle w:val="Sautdindex"/>
          </w:rPr>
          <w:t>2.Création d’un service</w:t>
        </w:r>
        <w:r w:rsidR="00F50472">
          <w:rPr>
            <w:rStyle w:val="Sautdindex"/>
          </w:rPr>
          <w:tab/>
          <w:t>8</w:t>
        </w:r>
      </w:hyperlink>
    </w:p>
    <w:p w:rsidR="00CF4E56" w:rsidRDefault="00CF4E56">
      <w:pPr>
        <w:pStyle w:val="TM2"/>
        <w:tabs>
          <w:tab w:val="right" w:leader="dot" w:pos="9072"/>
        </w:tabs>
      </w:pPr>
      <w:hyperlink w:anchor="__RefHeading__23937_433681474" w:history="1">
        <w:r w:rsidR="00F50472">
          <w:rPr>
            <w:rStyle w:val="Sautdindex"/>
          </w:rPr>
          <w:t>3.Un service REST</w:t>
        </w:r>
        <w:r w:rsidR="00F50472">
          <w:rPr>
            <w:rStyle w:val="Sautdindex"/>
          </w:rPr>
          <w:tab/>
          <w:t>17</w:t>
        </w:r>
      </w:hyperlink>
    </w:p>
    <w:p w:rsidR="00CF4E56" w:rsidRDefault="00CF4E56">
      <w:pPr>
        <w:pStyle w:val="TM2"/>
        <w:tabs>
          <w:tab w:val="right" w:leader="dot" w:pos="9072"/>
        </w:tabs>
      </w:pPr>
      <w:hyperlink w:anchor="__RefHeading__23939_433681474" w:history="1">
        <w:r w:rsidR="00F50472">
          <w:rPr>
            <w:rStyle w:val="Sautdindex"/>
          </w:rPr>
          <w:t>Annexe : gestion de plusieurs contextes</w:t>
        </w:r>
        <w:r w:rsidR="00F50472">
          <w:rPr>
            <w:rStyle w:val="Sautdindex"/>
          </w:rPr>
          <w:tab/>
          <w:t>26</w:t>
        </w:r>
      </w:hyperlink>
    </w:p>
    <w:p w:rsidR="00CF4E56" w:rsidRDefault="00CF4E56">
      <w:pPr>
        <w:pStyle w:val="TM2"/>
        <w:tabs>
          <w:tab w:val="right" w:leader="dot" w:pos="9072"/>
        </w:tabs>
        <w:rPr>
          <w:rFonts w:cs="Mangal"/>
          <w:sz w:val="24"/>
          <w:szCs w:val="24"/>
        </w:rPr>
        <w:sectPr w:rsidR="00CF4E56">
          <w:type w:val="continuous"/>
          <w:pgSz w:w="11906" w:h="16838"/>
          <w:pgMar w:top="1417" w:right="1417" w:bottom="1417" w:left="1417" w:header="720" w:footer="708" w:gutter="0"/>
          <w:cols w:space="720"/>
          <w:docGrid w:linePitch="240" w:charSpace="32768"/>
        </w:sectPr>
      </w:pPr>
      <w:hyperlink w:anchor="__RefHeading__23941_433681474" w:history="1">
        <w:r w:rsidR="00F50472">
          <w:rPr>
            <w:rStyle w:val="Sautdindex"/>
          </w:rPr>
          <w:t>4.Déploiement de l’application REST</w:t>
        </w:r>
        <w:r w:rsidR="00F50472">
          <w:rPr>
            <w:rStyle w:val="Sautdindex"/>
          </w:rPr>
          <w:tab/>
          <w:t>28</w:t>
        </w:r>
      </w:hyperlink>
      <w:r>
        <w:fldChar w:fldCharType="end"/>
      </w:r>
    </w:p>
    <w:p w:rsidR="00CF4E56" w:rsidRDefault="00CF4E56">
      <w:pPr>
        <w:pStyle w:val="TM2"/>
        <w:tabs>
          <w:tab w:val="right" w:leader="dot" w:pos="9072"/>
        </w:tabs>
        <w:rPr>
          <w:rFonts w:cs="Mangal"/>
          <w:sz w:val="24"/>
          <w:szCs w:val="24"/>
        </w:rPr>
        <w:sectPr w:rsidR="00CF4E56">
          <w:type w:val="continuous"/>
          <w:pgSz w:w="11906" w:h="16838"/>
          <w:pgMar w:top="1417" w:right="1417" w:bottom="1417" w:left="1417" w:header="720" w:footer="708" w:gutter="0"/>
          <w:cols w:space="720"/>
          <w:docGrid w:linePitch="240" w:charSpace="32768"/>
        </w:sectPr>
      </w:pPr>
    </w:p>
    <w:p w:rsidR="00CF4E56" w:rsidRDefault="00CF4E56">
      <w:pPr>
        <w:tabs>
          <w:tab w:val="right" w:leader="dot" w:pos="9072"/>
        </w:tabs>
      </w:pPr>
    </w:p>
    <w:p w:rsidR="00CF4E56" w:rsidRDefault="00F50472">
      <w:pPr>
        <w:pStyle w:val="Titre2"/>
        <w:keepNext/>
        <w:numPr>
          <w:ilvl w:val="1"/>
          <w:numId w:val="2"/>
        </w:numPr>
        <w:tabs>
          <w:tab w:val="left" w:pos="0"/>
        </w:tabs>
        <w:spacing w:before="200" w:after="0"/>
      </w:pPr>
      <w:bookmarkStart w:id="2" w:name="__RefHeading__23931_433681474"/>
      <w:bookmarkStart w:id="3" w:name="__RefHeading__20036_1443249659"/>
      <w:bookmarkEnd w:id="2"/>
      <w:bookmarkEnd w:id="3"/>
      <w:r>
        <w:t>Présentation</w:t>
      </w:r>
    </w:p>
    <w:p w:rsidR="00CF4E56" w:rsidRDefault="00CF4E56"/>
    <w:p w:rsidR="00CF4E56" w:rsidRDefault="00F50472">
      <w:r>
        <w:t>Ce document présente, à partir du contexte GSB, les technologies Microsoft pour la création et le déploiement d’un service Web.</w:t>
      </w:r>
    </w:p>
    <w:p w:rsidR="00CF4E56" w:rsidRDefault="00F50472">
      <w:r>
        <w:t>Les aspects abordés sont :</w:t>
      </w:r>
    </w:p>
    <w:p w:rsidR="00CF4E56" w:rsidRDefault="00F50472">
      <w:pPr>
        <w:numPr>
          <w:ilvl w:val="0"/>
          <w:numId w:val="8"/>
        </w:numPr>
      </w:pPr>
      <w:r>
        <w:t>Création d’une couche de persistance avec Entity Framework (EF) avec accès à une base MySQL</w:t>
      </w:r>
    </w:p>
    <w:p w:rsidR="00CF4E56" w:rsidRDefault="00F50472">
      <w:pPr>
        <w:numPr>
          <w:ilvl w:val="0"/>
          <w:numId w:val="8"/>
        </w:numPr>
      </w:pPr>
      <w:r>
        <w:t>Création d’un service dans deux versions, service Web utilisant WCF et service REST en utilisant Data Services</w:t>
      </w:r>
    </w:p>
    <w:p w:rsidR="00CF4E56" w:rsidRDefault="00F50472">
      <w:pPr>
        <w:numPr>
          <w:ilvl w:val="0"/>
          <w:numId w:val="8"/>
        </w:numPr>
      </w:pPr>
      <w:r>
        <w:t>Déploiement du service sur un serveur IIS (version 7 ici)</w:t>
      </w:r>
    </w:p>
    <w:p w:rsidR="00CF4E56" w:rsidRDefault="00CF4E56"/>
    <w:p w:rsidR="00CF4E56" w:rsidRDefault="00F50472">
      <w:r>
        <w:t>L’ensemble a été développé sous VS2010.</w:t>
      </w:r>
    </w:p>
    <w:p w:rsidR="00CF4E56" w:rsidRDefault="00CF4E56"/>
    <w:p w:rsidR="00CF4E56" w:rsidRDefault="00CF4E56"/>
    <w:p w:rsidR="00CF4E56" w:rsidRDefault="00F50472">
      <w:pPr>
        <w:pStyle w:val="Titre2"/>
        <w:keepNext/>
        <w:numPr>
          <w:ilvl w:val="0"/>
          <w:numId w:val="4"/>
        </w:numPr>
        <w:spacing w:before="200" w:after="0"/>
        <w:jc w:val="center"/>
      </w:pPr>
      <w:bookmarkStart w:id="4" w:name="__RefHeading__23933_433681474"/>
      <w:bookmarkStart w:id="5" w:name="__RefHeading__20038_1443249659"/>
      <w:bookmarkEnd w:id="4"/>
      <w:bookmarkEnd w:id="5"/>
      <w:r>
        <w:t>Création de la couche de persistance</w:t>
      </w:r>
    </w:p>
    <w:p w:rsidR="00CF4E56" w:rsidRDefault="00CF4E56"/>
    <w:p w:rsidR="00CF4E56" w:rsidRDefault="00F50472">
      <w:r>
        <w:t>Nous avons choisi d’utiliser une base de données –</w:t>
      </w:r>
      <w:r>
        <w:rPr>
          <w:i/>
        </w:rPr>
        <w:t>bdMedecins</w:t>
      </w:r>
      <w:r>
        <w:t>- sous MySql. Cette base ne contient qu’une seule table, la table Médecin :</w:t>
      </w:r>
    </w:p>
    <w:p w:rsidR="00CF4E56" w:rsidRDefault="00CF4E56"/>
    <w:p w:rsidR="00CF4E56" w:rsidRDefault="00CA4EF6">
      <w:r>
        <w:rPr>
          <w:noProof/>
          <w:lang w:eastAsia="fr-FR"/>
        </w:rPr>
        <w:drawing>
          <wp:inline distT="0" distB="0" distL="0" distR="0">
            <wp:extent cx="5276850" cy="14763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6850" cy="1476375"/>
                    </a:xfrm>
                    <a:prstGeom prst="rect">
                      <a:avLst/>
                    </a:prstGeom>
                    <a:solidFill>
                      <a:srgbClr val="FFFFFF"/>
                    </a:solidFill>
                    <a:ln>
                      <a:noFill/>
                    </a:ln>
                  </pic:spPr>
                </pic:pic>
              </a:graphicData>
            </a:graphic>
          </wp:inline>
        </w:drawing>
      </w:r>
    </w:p>
    <w:p w:rsidR="00CF4E56" w:rsidRDefault="00CF4E56"/>
    <w:p w:rsidR="00CF4E56" w:rsidRDefault="00F50472">
      <w:r>
        <w:t>Par défaut VS ne gère pas les connexions à MySql. Il faut installer un connecteur :</w:t>
      </w:r>
    </w:p>
    <w:p w:rsidR="00CF4E56" w:rsidRDefault="00CF4E56">
      <w:hyperlink r:id="rId13" w:history="1">
        <w:r w:rsidR="00F50472">
          <w:rPr>
            <w:rStyle w:val="Lienhypertexte"/>
          </w:rPr>
          <w:t>http://dev.mysql.com/downloads/connector/net/</w:t>
        </w:r>
      </w:hyperlink>
    </w:p>
    <w:p w:rsidR="00CF4E56" w:rsidRDefault="00CF4E56"/>
    <w:p w:rsidR="00CF4E56" w:rsidRDefault="00F50472">
      <w:r>
        <w:t>Attention, il faut la version 6.5.4 au moins !</w:t>
      </w:r>
    </w:p>
    <w:p w:rsidR="00CF4E56" w:rsidRDefault="00CF4E56"/>
    <w:p w:rsidR="00CF4E56" w:rsidRDefault="00F50472">
      <w:r>
        <w:t>Ce connecteur peut être utilisé avec ADO ou EF.</w:t>
      </w:r>
    </w:p>
    <w:p w:rsidR="00CF4E56" w:rsidRDefault="00CF4E56"/>
    <w:p w:rsidR="00CF4E56" w:rsidRDefault="00F50472">
      <w:r>
        <w:t xml:space="preserve">La base de données installée et ses lignes exécutées (fichiers </w:t>
      </w:r>
      <w:r>
        <w:rPr>
          <w:b/>
          <w:i/>
        </w:rPr>
        <w:t>createtable.sql</w:t>
      </w:r>
      <w:r>
        <w:t xml:space="preserve"> et </w:t>
      </w:r>
      <w:r>
        <w:rPr>
          <w:b/>
          <w:i/>
        </w:rPr>
        <w:t>lignes.sql</w:t>
      </w:r>
      <w:r>
        <w:t xml:space="preserve">), nous allons lancer VS2010 et créer la solution de type console. Cette solution contiendra plusieurs projets correspondant aux couches applicatives. Notre solution s’appelle « GSB ». La solution permet de regrouper et tester les différents projets, mais en fin de compte le déploiement concernera des DLL et des fichiers de configurations. </w:t>
      </w:r>
    </w:p>
    <w:p w:rsidR="00CF4E56" w:rsidRDefault="00F50472">
      <w:r>
        <w:t>Nous devons obtenir une structure ressemblant à ceci :</w:t>
      </w:r>
    </w:p>
    <w:p w:rsidR="00CF4E56" w:rsidRDefault="00CF4E56"/>
    <w:p w:rsidR="00CF4E56" w:rsidRDefault="00CA4EF6">
      <w:pPr>
        <w:jc w:val="center"/>
      </w:pPr>
      <w:r>
        <w:rPr>
          <w:noProof/>
          <w:lang w:eastAsia="fr-FR"/>
        </w:rPr>
        <w:drawing>
          <wp:inline distT="0" distB="0" distL="0" distR="0">
            <wp:extent cx="2428875" cy="123825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28875" cy="1238250"/>
                    </a:xfrm>
                    <a:prstGeom prst="rect">
                      <a:avLst/>
                    </a:prstGeom>
                    <a:solidFill>
                      <a:srgbClr val="FFFFFF"/>
                    </a:solidFill>
                    <a:ln>
                      <a:noFill/>
                    </a:ln>
                  </pic:spPr>
                </pic:pic>
              </a:graphicData>
            </a:graphic>
          </wp:inline>
        </w:drawing>
      </w:r>
    </w:p>
    <w:p w:rsidR="00CF4E56" w:rsidRDefault="00CF4E56"/>
    <w:p w:rsidR="00CF4E56" w:rsidRDefault="00F50472">
      <w:r>
        <w:t xml:space="preserve">Ce premier projet </w:t>
      </w:r>
      <w:r>
        <w:rPr>
          <w:i/>
        </w:rPr>
        <w:t>GSB_testConsole</w:t>
      </w:r>
      <w:r>
        <w:t xml:space="preserve"> (de type console) sera utilisé pour réaliser quelques tests. </w:t>
      </w:r>
    </w:p>
    <w:p w:rsidR="00CF4E56" w:rsidRDefault="00CF4E56"/>
    <w:p w:rsidR="00CF4E56" w:rsidRDefault="00CF4E56"/>
    <w:p w:rsidR="00CF4E56" w:rsidRDefault="00F50472">
      <w:pPr>
        <w:pStyle w:val="Titre3"/>
        <w:keepNext/>
        <w:numPr>
          <w:ilvl w:val="2"/>
          <w:numId w:val="2"/>
        </w:numPr>
        <w:tabs>
          <w:tab w:val="left" w:pos="0"/>
        </w:tabs>
        <w:spacing w:before="200"/>
      </w:pPr>
      <w:bookmarkStart w:id="6" w:name="__RefHeading__20040_1443249659"/>
      <w:bookmarkEnd w:id="6"/>
      <w:r>
        <w:lastRenderedPageBreak/>
        <w:t>1.a  Le projet de gestion des données</w:t>
      </w:r>
    </w:p>
    <w:p w:rsidR="00CF4E56" w:rsidRDefault="00CF4E56"/>
    <w:p w:rsidR="00CF4E56" w:rsidRDefault="00F50472">
      <w:r>
        <w:t xml:space="preserve">Ce projet a pour fonction de communiquer avec MySQL et fournir la couche de persistance avec EF. Ajoutons un projet DAO_GSB de type </w:t>
      </w:r>
      <w:r>
        <w:rPr>
          <w:i/>
        </w:rPr>
        <w:t>VisualC#/</w:t>
      </w:r>
      <w:r>
        <w:rPr>
          <w:b/>
          <w:i/>
        </w:rPr>
        <w:t>Bibliothèque de classes</w:t>
      </w:r>
      <w:r>
        <w:t xml:space="preserve"> à la solution, on obtient :</w:t>
      </w:r>
    </w:p>
    <w:p w:rsidR="00CF4E56" w:rsidRDefault="00CF4E56"/>
    <w:p w:rsidR="00CF4E56" w:rsidRDefault="00CA4EF6">
      <w:pPr>
        <w:jc w:val="center"/>
      </w:pPr>
      <w:r>
        <w:rPr>
          <w:noProof/>
          <w:lang w:eastAsia="fr-FR"/>
        </w:rPr>
        <w:drawing>
          <wp:inline distT="0" distB="0" distL="0" distR="0">
            <wp:extent cx="1914525" cy="15335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14525" cy="1533525"/>
                    </a:xfrm>
                    <a:prstGeom prst="rect">
                      <a:avLst/>
                    </a:prstGeom>
                    <a:solidFill>
                      <a:srgbClr val="FFFFFF"/>
                    </a:solidFill>
                    <a:ln>
                      <a:noFill/>
                    </a:ln>
                  </pic:spPr>
                </pic:pic>
              </a:graphicData>
            </a:graphic>
          </wp:inline>
        </w:drawing>
      </w:r>
    </w:p>
    <w:p w:rsidR="00CF4E56" w:rsidRDefault="00CF4E56"/>
    <w:p w:rsidR="00CF4E56" w:rsidRDefault="00CF4E56"/>
    <w:p w:rsidR="00CF4E56" w:rsidRDefault="00F50472">
      <w:r>
        <w:t xml:space="preserve">Ajoutons un </w:t>
      </w:r>
      <w:r>
        <w:rPr>
          <w:i/>
        </w:rPr>
        <w:t>nouvel élément</w:t>
      </w:r>
      <w:r>
        <w:t>de type ADO</w:t>
      </w:r>
      <w:r>
        <w:rPr>
          <w:i/>
        </w:rPr>
        <w:t>.NET Entity Model</w:t>
      </w:r>
      <w:r>
        <w:t xml:space="preserve"> au projet DAO_GSB, nommé </w:t>
      </w:r>
      <w:r>
        <w:rPr>
          <w:i/>
        </w:rPr>
        <w:t>gsb_EF</w:t>
      </w:r>
      <w:r>
        <w:t> :</w:t>
      </w:r>
    </w:p>
    <w:p w:rsidR="00CF4E56" w:rsidRDefault="00CF4E56"/>
    <w:p w:rsidR="00CF4E56" w:rsidRDefault="00CA4EF6">
      <w:pPr>
        <w:jc w:val="center"/>
      </w:pPr>
      <w:r>
        <w:rPr>
          <w:noProof/>
          <w:lang w:eastAsia="fr-FR"/>
        </w:rPr>
        <w:drawing>
          <wp:inline distT="0" distB="0" distL="0" distR="0">
            <wp:extent cx="3686175" cy="20288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86175" cy="2028825"/>
                    </a:xfrm>
                    <a:prstGeom prst="rect">
                      <a:avLst/>
                    </a:prstGeom>
                    <a:solidFill>
                      <a:srgbClr val="FFFFFF"/>
                    </a:solidFill>
                    <a:ln>
                      <a:noFill/>
                    </a:ln>
                  </pic:spPr>
                </pic:pic>
              </a:graphicData>
            </a:graphic>
          </wp:inline>
        </w:drawing>
      </w:r>
    </w:p>
    <w:p w:rsidR="00CF4E56" w:rsidRDefault="00CF4E56"/>
    <w:p w:rsidR="00CF4E56" w:rsidRDefault="00F50472">
      <w:r>
        <w:t>Deux supports du Certa abordent Entity Framework :</w:t>
      </w:r>
    </w:p>
    <w:p w:rsidR="00CF4E56" w:rsidRDefault="00CF4E56"/>
    <w:p w:rsidR="00CF4E56" w:rsidRDefault="00F50472">
      <w:pPr>
        <w:numPr>
          <w:ilvl w:val="0"/>
          <w:numId w:val="23"/>
        </w:numPr>
      </w:pPr>
      <w:r>
        <w:t>« Utilisation du databinding, d’Entity Framework et de Linq to objects pour développer une application orientée gestion en C# »</w:t>
      </w:r>
      <w:r>
        <w:rPr>
          <w:rStyle w:val="Appelnotedebasdep"/>
        </w:rPr>
        <w:footnoteReference w:id="2"/>
      </w:r>
      <w:r>
        <w:t xml:space="preserve"> par Pierre Loisel ;</w:t>
      </w:r>
      <w:hyperlink r:id="rId17" w:history="1"/>
    </w:p>
    <w:p w:rsidR="00CF4E56" w:rsidRDefault="00F50472">
      <w:pPr>
        <w:numPr>
          <w:ilvl w:val="0"/>
          <w:numId w:val="23"/>
        </w:numPr>
      </w:pPr>
      <w:r>
        <w:t>« Découverte d’Entity Framework »</w:t>
      </w:r>
      <w:r>
        <w:rPr>
          <w:rStyle w:val="Appelnotedebasdep"/>
        </w:rPr>
        <w:footnoteReference w:id="3"/>
      </w:r>
      <w:r>
        <w:t xml:space="preserve"> par Patrice Grand.</w:t>
      </w:r>
      <w:hyperlink r:id="rId18" w:history="1"/>
    </w:p>
    <w:p w:rsidR="00CF4E56" w:rsidRDefault="00CF4E56"/>
    <w:p w:rsidR="00CF4E56" w:rsidRDefault="00F50472">
      <w:r>
        <w:t>Nous n’y reviendrons pas ici, ce n’est pas l’essentiel.</w:t>
      </w:r>
    </w:p>
    <w:p w:rsidR="00CF4E56" w:rsidRDefault="00CF4E56"/>
    <w:p w:rsidR="00CF4E56" w:rsidRDefault="00F50472">
      <w:r>
        <w:t>L’assistant vous propose ensuite de générer le modèle à partir d’une base de données :</w:t>
      </w:r>
    </w:p>
    <w:p w:rsidR="00CF4E56" w:rsidRDefault="00CF4E56"/>
    <w:p w:rsidR="00CF4E56" w:rsidRDefault="00CA4EF6">
      <w:pPr>
        <w:jc w:val="center"/>
      </w:pPr>
      <w:r>
        <w:rPr>
          <w:noProof/>
          <w:lang w:eastAsia="fr-FR"/>
        </w:rPr>
        <w:drawing>
          <wp:inline distT="0" distB="0" distL="0" distR="0">
            <wp:extent cx="1743075" cy="17430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43075" cy="1743075"/>
                    </a:xfrm>
                    <a:prstGeom prst="rect">
                      <a:avLst/>
                    </a:prstGeom>
                    <a:solidFill>
                      <a:srgbClr val="FFFFFF"/>
                    </a:solidFill>
                    <a:ln>
                      <a:noFill/>
                    </a:ln>
                  </pic:spPr>
                </pic:pic>
              </a:graphicData>
            </a:graphic>
          </wp:inline>
        </w:drawing>
      </w:r>
    </w:p>
    <w:p w:rsidR="00CF4E56" w:rsidRDefault="00CF4E56">
      <w:pPr>
        <w:jc w:val="center"/>
      </w:pPr>
    </w:p>
    <w:p w:rsidR="00CF4E56" w:rsidRDefault="00CF4E56"/>
    <w:p w:rsidR="00CF4E56" w:rsidRDefault="00CF4E56"/>
    <w:p w:rsidR="00CF4E56" w:rsidRDefault="00CF4E56"/>
    <w:p w:rsidR="00CF4E56" w:rsidRDefault="00F50472">
      <w:r>
        <w:t>La création de la nouvelle connexion doit faire apparaître le connecteur MySQL pour la nouvelle source de données :</w:t>
      </w:r>
    </w:p>
    <w:p w:rsidR="00CF4E56" w:rsidRDefault="00CF4E56"/>
    <w:p w:rsidR="00CF4E56" w:rsidRDefault="00CA4EF6">
      <w:pPr>
        <w:jc w:val="center"/>
      </w:pPr>
      <w:r>
        <w:rPr>
          <w:noProof/>
          <w:lang w:eastAsia="fr-FR"/>
        </w:rPr>
        <w:drawing>
          <wp:inline distT="0" distB="0" distL="0" distR="0">
            <wp:extent cx="2838450" cy="214312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8450" cy="2143125"/>
                    </a:xfrm>
                    <a:prstGeom prst="rect">
                      <a:avLst/>
                    </a:prstGeom>
                    <a:solidFill>
                      <a:srgbClr val="FFFFFF"/>
                    </a:solidFill>
                    <a:ln>
                      <a:noFill/>
                    </a:ln>
                  </pic:spPr>
                </pic:pic>
              </a:graphicData>
            </a:graphic>
          </wp:inline>
        </w:drawing>
      </w:r>
    </w:p>
    <w:p w:rsidR="00CF4E56" w:rsidRDefault="00CF4E56"/>
    <w:p w:rsidR="00CF4E56" w:rsidRDefault="00F50472">
      <w:r>
        <w:t>Les propriétés de cette connexion sont celles de votre configuration MySQL :</w:t>
      </w:r>
    </w:p>
    <w:p w:rsidR="00CF4E56" w:rsidRDefault="00CF4E56"/>
    <w:p w:rsidR="00CF4E56" w:rsidRDefault="00CA4EF6">
      <w:pPr>
        <w:jc w:val="center"/>
      </w:pPr>
      <w:r>
        <w:rPr>
          <w:noProof/>
          <w:lang w:eastAsia="fr-FR"/>
        </w:rPr>
        <w:drawing>
          <wp:inline distT="0" distB="0" distL="0" distR="0">
            <wp:extent cx="1971675" cy="2038350"/>
            <wp:effectExtent l="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71675" cy="2038350"/>
                    </a:xfrm>
                    <a:prstGeom prst="rect">
                      <a:avLst/>
                    </a:prstGeom>
                    <a:solidFill>
                      <a:srgbClr val="FFFFFF"/>
                    </a:solidFill>
                    <a:ln>
                      <a:noFill/>
                    </a:ln>
                  </pic:spPr>
                </pic:pic>
              </a:graphicData>
            </a:graphic>
          </wp:inline>
        </w:drawing>
      </w:r>
    </w:p>
    <w:p w:rsidR="00CF4E56" w:rsidRDefault="00CF4E56"/>
    <w:p w:rsidR="00CF4E56" w:rsidRDefault="00F50472">
      <w:r>
        <w:t xml:space="preserve">Tester la connexion. Si tout fonctionne après avoir récupéré les tables, VS2010 vous montre la classe de </w:t>
      </w:r>
      <w:r>
        <w:rPr>
          <w:i/>
        </w:rPr>
        <w:t>mapping</w:t>
      </w:r>
      <w:r>
        <w:t xml:space="preserve"> générée :</w:t>
      </w:r>
    </w:p>
    <w:p w:rsidR="00CF4E56" w:rsidRDefault="00CA4EF6">
      <w:pPr>
        <w:jc w:val="center"/>
        <w:rPr>
          <w:lang w:eastAsia="fr-FR"/>
        </w:rPr>
      </w:pPr>
      <w:r>
        <w:rPr>
          <w:noProof/>
          <w:lang w:eastAsia="fr-FR"/>
        </w:rPr>
        <w:drawing>
          <wp:inline distT="0" distB="0" distL="0" distR="0">
            <wp:extent cx="1181100" cy="15621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81100" cy="1562100"/>
                    </a:xfrm>
                    <a:prstGeom prst="rect">
                      <a:avLst/>
                    </a:prstGeom>
                    <a:solidFill>
                      <a:srgbClr val="FFFFFF"/>
                    </a:solidFill>
                    <a:ln>
                      <a:noFill/>
                    </a:ln>
                  </pic:spPr>
                </pic:pic>
              </a:graphicData>
            </a:graphic>
          </wp:inline>
        </w:drawing>
      </w:r>
    </w:p>
    <w:p w:rsidR="00CF4E56" w:rsidRDefault="00CF4E56">
      <w:pPr>
        <w:jc w:val="center"/>
        <w:rPr>
          <w:lang w:eastAsia="fr-FR"/>
        </w:rPr>
      </w:pPr>
    </w:p>
    <w:p w:rsidR="00CF4E56" w:rsidRDefault="00F50472">
      <w:pPr>
        <w:rPr>
          <w:lang w:eastAsia="fr-FR"/>
        </w:rPr>
      </w:pPr>
      <w:r w:rsidRPr="00CA4EF6">
        <w:rPr>
          <w:rFonts w:cs="Times New Roman"/>
          <w:lang w:eastAsia="fr-FR"/>
        </w:rPr>
        <w:t xml:space="preserve">Pour rappel, une exception de type </w:t>
      </w:r>
      <w:r w:rsidRPr="00CA4EF6">
        <w:rPr>
          <w:rFonts w:cs="Times New Roman"/>
        </w:rPr>
        <w:t>System.Data.ProviderIncompatibleException est levée si le connecteur MySql utilisé est de version inférieure à la 6.5.4.</w:t>
      </w:r>
    </w:p>
    <w:p w:rsidR="00CF4E56" w:rsidRDefault="00CF4E56">
      <w:pPr>
        <w:rPr>
          <w:lang w:eastAsia="fr-FR"/>
        </w:rPr>
      </w:pPr>
    </w:p>
    <w:p w:rsidR="00CF4E56" w:rsidRDefault="00F50472">
      <w:r>
        <w:rPr>
          <w:b/>
        </w:rPr>
        <w:t>Quelques remarques :</w:t>
      </w:r>
    </w:p>
    <w:p w:rsidR="00CF4E56" w:rsidRDefault="00CF4E56"/>
    <w:p w:rsidR="00CF4E56" w:rsidRDefault="00F50472">
      <w:pPr>
        <w:numPr>
          <w:ilvl w:val="0"/>
          <w:numId w:val="12"/>
        </w:numPr>
      </w:pPr>
      <w:r>
        <w:t xml:space="preserve">On peut supprimer la classe </w:t>
      </w:r>
      <w:r>
        <w:rPr>
          <w:i/>
        </w:rPr>
        <w:t>class1</w:t>
      </w:r>
      <w:r>
        <w:t xml:space="preserve"> générée automatiquement dans le projet.</w:t>
      </w:r>
    </w:p>
    <w:p w:rsidR="00CF4E56" w:rsidRDefault="00F50472">
      <w:pPr>
        <w:numPr>
          <w:ilvl w:val="0"/>
          <w:numId w:val="12"/>
        </w:numPr>
        <w:rPr>
          <w:rFonts w:ascii="Consolas" w:hAnsi="Consolas" w:cs="Consolas"/>
          <w:color w:val="0000FF"/>
          <w:sz w:val="19"/>
          <w:szCs w:val="19"/>
        </w:rPr>
      </w:pPr>
      <w:r>
        <w:t xml:space="preserve">On appelle la </w:t>
      </w:r>
      <w:r>
        <w:rPr>
          <w:i/>
        </w:rPr>
        <w:t>classe de contexte</w:t>
      </w:r>
      <w:r>
        <w:t xml:space="preserve">, ou simplement le </w:t>
      </w:r>
      <w:r>
        <w:rPr>
          <w:i/>
        </w:rPr>
        <w:t>contexte</w:t>
      </w:r>
      <w:r>
        <w:t>, la classe qui a la responsabilité de gérer les liens entre la base de données et les classes mappées, ici :</w:t>
      </w:r>
    </w:p>
    <w:p w:rsidR="00CF4E56" w:rsidRDefault="00CF4E56">
      <w:pPr>
        <w:rPr>
          <w:rFonts w:ascii="Consolas" w:hAnsi="Consolas" w:cs="Consolas"/>
          <w:color w:val="0000FF"/>
          <w:sz w:val="19"/>
          <w:szCs w:val="19"/>
        </w:rPr>
      </w:pPr>
    </w:p>
    <w:p w:rsidR="00CF4E56" w:rsidRDefault="00F50472">
      <w:pPr>
        <w:ind w:left="720"/>
        <w:rPr>
          <w:i/>
        </w:rPr>
      </w:pPr>
      <w:r>
        <w:rPr>
          <w:rFonts w:ascii="Consolas" w:hAnsi="Consolas" w:cs="Consolas"/>
          <w:color w:val="0000FF"/>
          <w:sz w:val="19"/>
          <w:szCs w:val="19"/>
          <w:lang w:val="en-US"/>
        </w:rPr>
        <w:t>publicpartialclass</w:t>
      </w:r>
      <w:r>
        <w:rPr>
          <w:rFonts w:ascii="Consolas" w:hAnsi="Consolas" w:cs="Consolas"/>
          <w:color w:val="2B91AF"/>
          <w:sz w:val="19"/>
          <w:szCs w:val="19"/>
          <w:lang w:val="en-US"/>
        </w:rPr>
        <w:t>bdMedecinsEntities</w:t>
      </w:r>
      <w:r>
        <w:rPr>
          <w:rFonts w:ascii="Consolas" w:hAnsi="Consolas" w:cs="Consolas"/>
          <w:sz w:val="19"/>
          <w:szCs w:val="19"/>
          <w:lang w:val="en-US"/>
        </w:rPr>
        <w:t xml:space="preserve"> :</w:t>
      </w:r>
      <w:r>
        <w:rPr>
          <w:rFonts w:ascii="Consolas" w:hAnsi="Consolas" w:cs="Consolas"/>
          <w:color w:val="2B91AF"/>
          <w:sz w:val="19"/>
          <w:szCs w:val="19"/>
          <w:lang w:val="en-US"/>
        </w:rPr>
        <w:t>ObjectContext</w:t>
      </w:r>
    </w:p>
    <w:p w:rsidR="00CF4E56" w:rsidRDefault="00F50472">
      <w:pPr>
        <w:numPr>
          <w:ilvl w:val="0"/>
          <w:numId w:val="12"/>
        </w:numPr>
      </w:pPr>
      <w:r>
        <w:rPr>
          <w:i/>
        </w:rPr>
        <w:t>bdMedecinsEntities</w:t>
      </w:r>
      <w:r>
        <w:t xml:space="preserve"> est ce </w:t>
      </w:r>
      <w:r>
        <w:rPr>
          <w:i/>
        </w:rPr>
        <w:t>contexte</w:t>
      </w:r>
      <w:r>
        <w:t>.</w:t>
      </w:r>
    </w:p>
    <w:p w:rsidR="00CF4E56" w:rsidRDefault="00CF4E56"/>
    <w:p w:rsidR="00CF4E56" w:rsidRDefault="00F50472">
      <w:pPr>
        <w:numPr>
          <w:ilvl w:val="0"/>
          <w:numId w:val="12"/>
        </w:numPr>
      </w:pPr>
      <w:r>
        <w:lastRenderedPageBreak/>
        <w:t xml:space="preserve">La classe </w:t>
      </w:r>
      <w:r>
        <w:rPr>
          <w:i/>
        </w:rPr>
        <w:t>bdMedecinEntities</w:t>
      </w:r>
      <w:r>
        <w:t xml:space="preserve"> est annoncée </w:t>
      </w:r>
      <w:r>
        <w:rPr>
          <w:i/>
        </w:rPr>
        <w:t>partial</w:t>
      </w:r>
      <w:r>
        <w:t xml:space="preserve">, comme les classes de mapping ; ce qui signifie que nous pouvons étendre les fonctionnalités de ces classes avec une clause </w:t>
      </w:r>
      <w:r w:rsidRPr="00CA4EF6">
        <w:rPr>
          <w:i/>
          <w:iCs/>
        </w:rPr>
        <w:t>partial</w:t>
      </w:r>
      <w:r>
        <w:t>. Nous le ferons plus loin.</w:t>
      </w:r>
    </w:p>
    <w:p w:rsidR="00CF4E56" w:rsidRDefault="00F50472">
      <w:pPr>
        <w:numPr>
          <w:ilvl w:val="0"/>
          <w:numId w:val="12"/>
        </w:numPr>
      </w:pPr>
      <w:r>
        <w:t>Une forte dépendance existe entre la classe de contexte et les classes métiers (ici la classe medecin doit demander à son contexte) ; il est possible de réduire fortement cette dépendance en mettant en œuvre une architecture particulière POCO (Plain Old CLR Object) disponible dans VS2010 avec un template de projet POCO.</w:t>
      </w:r>
    </w:p>
    <w:p w:rsidR="00CF4E56" w:rsidRDefault="00CF4E56"/>
    <w:p w:rsidR="00CF4E56" w:rsidRDefault="00CF4E56"/>
    <w:p w:rsidR="00CF4E56" w:rsidRDefault="00F50472">
      <w:pPr>
        <w:pStyle w:val="Titre3"/>
        <w:keepNext/>
        <w:numPr>
          <w:ilvl w:val="2"/>
          <w:numId w:val="2"/>
        </w:numPr>
        <w:tabs>
          <w:tab w:val="left" w:pos="0"/>
        </w:tabs>
        <w:spacing w:before="200"/>
      </w:pPr>
      <w:bookmarkStart w:id="7" w:name="__RefHeading__20042_1443249659"/>
      <w:bookmarkEnd w:id="7"/>
      <w:r>
        <w:t>1.b Test du contexte de données</w:t>
      </w:r>
    </w:p>
    <w:p w:rsidR="00CF4E56" w:rsidRDefault="00CF4E56"/>
    <w:p w:rsidR="00CF4E56" w:rsidRDefault="00F50472">
      <w:r>
        <w:t>Nous pouvons tester le contexte de données dans le projet de test GSB_TestConsole, après avoir ajouté une référence au projet DAO_GSB :</w:t>
      </w:r>
    </w:p>
    <w:p w:rsidR="00CF4E56" w:rsidRDefault="00F50472">
      <w:r>
        <w:t>Il faut par ailleurs ajouter un fichier de configuration (</w:t>
      </w:r>
      <w:r>
        <w:rPr>
          <w:i/>
        </w:rPr>
        <w:t>ajouter/ nouvel élément/fichier de configuration de l’application</w:t>
      </w:r>
      <w:r>
        <w:t>) qui va contenir la chaîne de connexion, copiée à partir du fichier de configuration du projet DAO_GSB.</w:t>
      </w:r>
    </w:p>
    <w:p w:rsidR="00CF4E56" w:rsidRDefault="00CF4E56"/>
    <w:p w:rsidR="00CF4E56" w:rsidRDefault="00CA4EF6">
      <w:pPr>
        <w:jc w:val="center"/>
        <w:rPr>
          <w:rFonts w:ascii="Consolas" w:hAnsi="Consolas" w:cs="Consolas"/>
          <w:color w:val="0000FF"/>
          <w:sz w:val="19"/>
          <w:szCs w:val="19"/>
        </w:rPr>
      </w:pPr>
      <w:r>
        <w:rPr>
          <w:noProof/>
          <w:lang w:eastAsia="fr-FR"/>
        </w:rPr>
        <w:drawing>
          <wp:inline distT="0" distB="0" distL="0" distR="0">
            <wp:extent cx="1504950" cy="8572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4950" cy="857250"/>
                    </a:xfrm>
                    <a:prstGeom prst="rect">
                      <a:avLst/>
                    </a:prstGeom>
                    <a:solidFill>
                      <a:srgbClr val="FFFFFF"/>
                    </a:solidFill>
                    <a:ln>
                      <a:noFill/>
                    </a:ln>
                  </pic:spPr>
                </pic:pic>
              </a:graphicData>
            </a:graphic>
          </wp:inline>
        </w:drawing>
      </w:r>
    </w:p>
    <w:p w:rsidR="00CF4E56" w:rsidRDefault="00CF4E56">
      <w:pPr>
        <w:rPr>
          <w:rFonts w:ascii="Consolas" w:hAnsi="Consolas" w:cs="Consolas"/>
          <w:color w:val="0000FF"/>
          <w:sz w:val="19"/>
          <w:szCs w:val="19"/>
        </w:rPr>
      </w:pPr>
    </w:p>
    <w:p w:rsidR="00CF4E56" w:rsidRDefault="00F50472">
      <w:pPr>
        <w:rPr>
          <w:rFonts w:ascii="Consolas" w:hAnsi="Consolas" w:cs="Consolas"/>
          <w:color w:val="0000FF"/>
          <w:sz w:val="19"/>
          <w:szCs w:val="19"/>
        </w:rPr>
      </w:pPr>
      <w:r>
        <w:rPr>
          <w:rFonts w:ascii="Consolas" w:eastAsia="Consolas" w:hAnsi="Consolas" w:cs="Consolas"/>
          <w:color w:val="0000FF"/>
          <w:sz w:val="19"/>
          <w:szCs w:val="19"/>
        </w:rPr>
        <w:t>…</w:t>
      </w:r>
    </w:p>
    <w:p w:rsidR="00CF4E56" w:rsidRDefault="00F50472">
      <w:pPr>
        <w:rPr>
          <w:rFonts w:ascii="Consolas" w:eastAsia="Consolas" w:hAnsi="Consolas" w:cs="Consolas"/>
          <w:color w:val="0000FF"/>
          <w:sz w:val="19"/>
          <w:szCs w:val="19"/>
        </w:rPr>
      </w:pPr>
      <w:r>
        <w:rPr>
          <w:rFonts w:ascii="Consolas" w:hAnsi="Consolas" w:cs="Consolas"/>
          <w:color w:val="0000FF"/>
          <w:sz w:val="19"/>
          <w:szCs w:val="19"/>
        </w:rPr>
        <w:t>using</w:t>
      </w:r>
      <w:r>
        <w:rPr>
          <w:rFonts w:ascii="Consolas" w:hAnsi="Consolas" w:cs="Consolas"/>
          <w:sz w:val="19"/>
          <w:szCs w:val="19"/>
        </w:rPr>
        <w:t xml:space="preserve">System.Data.EntityClient; </w:t>
      </w:r>
      <w:r>
        <w:rPr>
          <w:rFonts w:ascii="Consolas" w:hAnsi="Consolas" w:cs="Consolas"/>
          <w:color w:val="008000"/>
          <w:sz w:val="19"/>
          <w:szCs w:val="19"/>
        </w:rPr>
        <w:t xml:space="preserve">// et ajouter la référence </w:t>
      </w:r>
      <w:r>
        <w:rPr>
          <w:rFonts w:ascii="Consolas" w:hAnsi="Consolas" w:cs="Consolas"/>
          <w:sz w:val="19"/>
          <w:szCs w:val="19"/>
        </w:rPr>
        <w:t>System.Data.Entity</w:t>
      </w:r>
    </w:p>
    <w:p w:rsidR="00CF4E56" w:rsidRPr="00CF4E56" w:rsidRDefault="00CF4E56">
      <w:pPr>
        <w:rPr>
          <w:rFonts w:ascii="Consolas" w:hAnsi="Consolas" w:cs="Consolas"/>
          <w:color w:val="0000FF"/>
          <w:sz w:val="19"/>
          <w:szCs w:val="19"/>
        </w:rPr>
      </w:pP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class</w:t>
      </w:r>
      <w:r>
        <w:rPr>
          <w:rFonts w:ascii="Consolas" w:hAnsi="Consolas" w:cs="Consolas"/>
          <w:color w:val="2B91AF"/>
          <w:sz w:val="19"/>
          <w:szCs w:val="19"/>
          <w:lang w:val="en-US"/>
        </w:rPr>
        <w:t>Program</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staticvoid</w:t>
      </w:r>
      <w:r>
        <w:rPr>
          <w:rFonts w:ascii="Consolas" w:hAnsi="Consolas" w:cs="Consolas"/>
          <w:sz w:val="19"/>
          <w:szCs w:val="19"/>
          <w:lang w:val="en-US"/>
        </w:rPr>
        <w:t xml:space="preserve"> Main(</w:t>
      </w:r>
      <w:r>
        <w:rPr>
          <w:rFonts w:ascii="Consolas" w:hAnsi="Consolas" w:cs="Consolas"/>
          <w:color w:val="0000FF"/>
          <w:sz w:val="19"/>
          <w:szCs w:val="19"/>
          <w:lang w:val="en-US"/>
        </w:rPr>
        <w:t>string</w:t>
      </w:r>
      <w:r>
        <w:rPr>
          <w:rFonts w:ascii="Consolas" w:hAnsi="Consolas" w:cs="Consolas"/>
          <w:sz w:val="19"/>
          <w:szCs w:val="19"/>
          <w:lang w:val="en-US"/>
        </w:rPr>
        <w:t>[] args)</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hAnsi="Consolas" w:cs="Consolas"/>
          <w:sz w:val="19"/>
          <w:szCs w:val="19"/>
          <w:lang w:val="en-US"/>
        </w:rPr>
      </w:pPr>
      <w:r>
        <w:rPr>
          <w:rFonts w:ascii="Consolas" w:hAnsi="Consolas" w:cs="Consolas"/>
          <w:sz w:val="19"/>
          <w:szCs w:val="19"/>
          <w:lang w:val="en-US"/>
        </w:rPr>
        <w:tab/>
      </w:r>
      <w:r>
        <w:rPr>
          <w:rFonts w:ascii="Consolas" w:hAnsi="Consolas" w:cs="Consolas"/>
          <w:sz w:val="19"/>
          <w:szCs w:val="19"/>
          <w:lang w:val="en-US"/>
        </w:rPr>
        <w:tab/>
      </w:r>
      <w:r>
        <w:rPr>
          <w:rFonts w:ascii="Consolas" w:hAnsi="Consolas" w:cs="Consolas"/>
          <w:color w:val="2B91AF"/>
          <w:sz w:val="19"/>
          <w:szCs w:val="19"/>
          <w:lang w:val="en-US"/>
        </w:rPr>
        <w:t>bdMedecinsEntities</w:t>
      </w:r>
      <w:r>
        <w:rPr>
          <w:rFonts w:ascii="Consolas" w:hAnsi="Consolas" w:cs="Consolas"/>
          <w:sz w:val="19"/>
          <w:szCs w:val="19"/>
          <w:lang w:val="en-US"/>
        </w:rPr>
        <w:t xml:space="preserve">contexte = </w:t>
      </w:r>
      <w:r>
        <w:rPr>
          <w:rFonts w:ascii="Consolas" w:hAnsi="Consolas" w:cs="Consolas"/>
          <w:color w:val="0000FF"/>
          <w:sz w:val="19"/>
          <w:szCs w:val="19"/>
          <w:lang w:val="en-US"/>
        </w:rPr>
        <w:t>new</w:t>
      </w:r>
      <w:r>
        <w:rPr>
          <w:rFonts w:ascii="Consolas" w:hAnsi="Consolas" w:cs="Consolas"/>
          <w:color w:val="2B91AF"/>
          <w:sz w:val="19"/>
          <w:szCs w:val="19"/>
          <w:lang w:val="en-US"/>
        </w:rPr>
        <w:t>bdMedecinsEntities</w:t>
      </w: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ab/>
      </w:r>
      <w:r>
        <w:rPr>
          <w:rFonts w:ascii="Consolas" w:hAnsi="Consolas" w:cs="Consolas"/>
          <w:color w:val="0000FF"/>
          <w:sz w:val="19"/>
          <w:szCs w:val="19"/>
          <w:lang w:val="en-US"/>
        </w:rPr>
        <w:t>var</w:t>
      </w:r>
      <w:r>
        <w:rPr>
          <w:rFonts w:ascii="Consolas" w:hAnsi="Consolas" w:cs="Consolas"/>
          <w:sz w:val="19"/>
          <w:szCs w:val="19"/>
          <w:lang w:val="en-US"/>
        </w:rPr>
        <w:t xml:space="preserve">req = </w:t>
      </w:r>
      <w:r>
        <w:rPr>
          <w:rFonts w:ascii="Consolas" w:hAnsi="Consolas" w:cs="Consolas"/>
          <w:color w:val="0000FF"/>
          <w:sz w:val="19"/>
          <w:szCs w:val="19"/>
          <w:lang w:val="en-US"/>
        </w:rPr>
        <w:t>from</w:t>
      </w:r>
      <w:r>
        <w:rPr>
          <w:rFonts w:ascii="Consolas" w:hAnsi="Consolas" w:cs="Consolas"/>
          <w:sz w:val="19"/>
          <w:szCs w:val="19"/>
          <w:lang w:val="en-US"/>
        </w:rPr>
        <w:t xml:space="preserve"> m </w:t>
      </w:r>
      <w:r>
        <w:rPr>
          <w:rFonts w:ascii="Consolas" w:hAnsi="Consolas" w:cs="Consolas"/>
          <w:color w:val="0000FF"/>
          <w:sz w:val="19"/>
          <w:szCs w:val="19"/>
          <w:lang w:val="en-US"/>
        </w:rPr>
        <w:t>in</w:t>
      </w:r>
      <w:r>
        <w:rPr>
          <w:rFonts w:ascii="Consolas" w:hAnsi="Consolas" w:cs="Consolas"/>
          <w:sz w:val="19"/>
          <w:szCs w:val="19"/>
          <w:lang w:val="en-US"/>
        </w:rPr>
        <w:t>contexte.medecin</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ab/>
      </w:r>
      <w:r>
        <w:rPr>
          <w:rFonts w:ascii="Consolas" w:hAnsi="Consolas" w:cs="Consolas"/>
          <w:color w:val="0000FF"/>
          <w:sz w:val="19"/>
          <w:szCs w:val="19"/>
          <w:lang w:val="en-US"/>
        </w:rPr>
        <w:t>where</w:t>
      </w:r>
      <w:r>
        <w:rPr>
          <w:rFonts w:ascii="Consolas" w:hAnsi="Consolas" w:cs="Consolas"/>
          <w:sz w:val="19"/>
          <w:szCs w:val="19"/>
          <w:lang w:val="en-US"/>
        </w:rPr>
        <w:t xml:space="preserve"> m.id == 45</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ab/>
      </w:r>
      <w:r>
        <w:rPr>
          <w:rFonts w:ascii="Consolas" w:hAnsi="Consolas" w:cs="Consolas"/>
          <w:color w:val="0000FF"/>
          <w:sz w:val="19"/>
          <w:szCs w:val="19"/>
          <w:lang w:val="en-US"/>
        </w:rPr>
        <w:t>select</w:t>
      </w:r>
      <w:r>
        <w:rPr>
          <w:rFonts w:ascii="Consolas" w:hAnsi="Consolas" w:cs="Consolas"/>
          <w:sz w:val="19"/>
          <w:szCs w:val="19"/>
          <w:lang w:val="en-US"/>
        </w:rPr>
        <w:t>m.nom;</w:t>
      </w:r>
    </w:p>
    <w:p w:rsidR="00CF4E56" w:rsidRDefault="00F50472">
      <w:pPr>
        <w:rPr>
          <w:rFonts w:ascii="Consolas" w:eastAsia="Consolas" w:hAnsi="Consolas" w:cs="Consolas"/>
          <w:sz w:val="19"/>
          <w:szCs w:val="19"/>
        </w:rPr>
      </w:pPr>
      <w:r>
        <w:rPr>
          <w:rFonts w:ascii="Consolas" w:hAnsi="Consolas" w:cs="Consolas"/>
          <w:sz w:val="19"/>
          <w:szCs w:val="19"/>
          <w:lang w:val="en-US"/>
        </w:rPr>
        <w:tab/>
      </w:r>
      <w:r>
        <w:rPr>
          <w:rFonts w:ascii="Consolas" w:hAnsi="Consolas" w:cs="Consolas"/>
          <w:sz w:val="19"/>
          <w:szCs w:val="19"/>
          <w:lang w:val="en-US"/>
        </w:rPr>
        <w:tab/>
      </w:r>
      <w:r>
        <w:rPr>
          <w:rFonts w:ascii="Consolas" w:hAnsi="Consolas" w:cs="Consolas"/>
          <w:color w:val="0000FF"/>
          <w:sz w:val="19"/>
          <w:szCs w:val="19"/>
        </w:rPr>
        <w:t>var</w:t>
      </w:r>
      <w:r>
        <w:rPr>
          <w:rFonts w:ascii="Consolas" w:hAnsi="Consolas" w:cs="Consolas"/>
          <w:sz w:val="19"/>
          <w:szCs w:val="19"/>
        </w:rPr>
        <w:t xml:space="preserve"> liste = req.ToList();</w:t>
      </w:r>
    </w:p>
    <w:p w:rsidR="00CF4E56" w:rsidRDefault="00F50472">
      <w:pPr>
        <w:rPr>
          <w:rFonts w:ascii="Consolas" w:eastAsia="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2B91AF"/>
          <w:sz w:val="19"/>
          <w:szCs w:val="19"/>
        </w:rPr>
        <w:t>Console</w:t>
      </w:r>
      <w:r>
        <w:rPr>
          <w:rFonts w:ascii="Consolas" w:hAnsi="Consolas" w:cs="Consolas"/>
          <w:sz w:val="19"/>
          <w:szCs w:val="19"/>
        </w:rPr>
        <w:t>.WriteLine(liste.First().ToString());</w:t>
      </w:r>
    </w:p>
    <w:p w:rsidR="00CF4E56" w:rsidRDefault="00F50472">
      <w:pPr>
        <w:rPr>
          <w:rFonts w:ascii="Consolas" w:eastAsia="Consolas" w:hAnsi="Consolas" w:cs="Consolas"/>
          <w:sz w:val="19"/>
          <w:szCs w:val="19"/>
        </w:rPr>
      </w:pPr>
      <w:r>
        <w:rPr>
          <w:rFonts w:ascii="Consolas" w:hAnsi="Consolas" w:cs="Consolas"/>
          <w:sz w:val="19"/>
          <w:szCs w:val="19"/>
        </w:rPr>
        <w:t>}</w:t>
      </w:r>
    </w:p>
    <w:p w:rsidR="00CF4E56" w:rsidRDefault="00CF4E56">
      <w:pPr>
        <w:rPr>
          <w:rFonts w:ascii="Consolas" w:eastAsia="Consolas" w:hAnsi="Consolas" w:cs="Consolas"/>
          <w:sz w:val="19"/>
          <w:szCs w:val="19"/>
        </w:rPr>
      </w:pPr>
    </w:p>
    <w:p w:rsidR="00CF4E56" w:rsidRDefault="00F50472">
      <w:r>
        <w:rPr>
          <w:rFonts w:ascii="Consolas" w:hAnsi="Consolas" w:cs="Consolas"/>
          <w:sz w:val="19"/>
          <w:szCs w:val="19"/>
        </w:rPr>
        <w:t>}</w:t>
      </w:r>
    </w:p>
    <w:p w:rsidR="00CF4E56" w:rsidRDefault="00CF4E56"/>
    <w:p w:rsidR="00CF4E56" w:rsidRDefault="00CF4E56"/>
    <w:p w:rsidR="00CF4E56" w:rsidRDefault="00F50472">
      <w:r>
        <w:t>Quelques remarques :</w:t>
      </w:r>
    </w:p>
    <w:p w:rsidR="00CF4E56" w:rsidRDefault="00CF4E56">
      <w:pPr>
        <w:pStyle w:val="Paragraphedeliste1"/>
      </w:pPr>
    </w:p>
    <w:p w:rsidR="00CF4E56" w:rsidRDefault="00F50472">
      <w:pPr>
        <w:numPr>
          <w:ilvl w:val="0"/>
          <w:numId w:val="22"/>
        </w:numPr>
      </w:pPr>
      <w:r>
        <w:t xml:space="preserve">L’utilisation de </w:t>
      </w:r>
      <w:r>
        <w:rPr>
          <w:b/>
          <w:i/>
        </w:rPr>
        <w:t>var</w:t>
      </w:r>
      <w:r>
        <w:t xml:space="preserve"> (depuis leframework 3.0) permet de s’affranchir de la déclaration du type, l’objet créé restant néanmoins fortement typé.</w:t>
      </w:r>
    </w:p>
    <w:p w:rsidR="00CF4E56" w:rsidRDefault="00CF4E56"/>
    <w:p w:rsidR="00CF4E56" w:rsidRDefault="00F50472">
      <w:pPr>
        <w:numPr>
          <w:ilvl w:val="0"/>
          <w:numId w:val="22"/>
        </w:numPr>
      </w:pPr>
      <w:r>
        <w:t xml:space="preserve">Nous avons mis en œuvre notre première requête en langage </w:t>
      </w:r>
      <w:r>
        <w:rPr>
          <w:i/>
        </w:rPr>
        <w:t>Linq</w:t>
      </w:r>
      <w:r>
        <w:t xml:space="preserve">, la syntaxe s’approche de SQL -voir à ce propos la ressource de Pierre Loisel, très complète sur le sujet-  et nous bénéficions de l’intelliSense. </w:t>
      </w:r>
    </w:p>
    <w:p w:rsidR="00CF4E56" w:rsidRDefault="00CF4E56">
      <w:pPr>
        <w:pStyle w:val="Paragraphedeliste1"/>
      </w:pPr>
    </w:p>
    <w:p w:rsidR="00CF4E56" w:rsidRDefault="00F50472">
      <w:pPr>
        <w:pStyle w:val="Titre3"/>
        <w:keepNext/>
        <w:numPr>
          <w:ilvl w:val="2"/>
          <w:numId w:val="2"/>
        </w:numPr>
        <w:tabs>
          <w:tab w:val="left" w:pos="0"/>
        </w:tabs>
        <w:spacing w:before="200"/>
      </w:pPr>
      <w:bookmarkStart w:id="8" w:name="__RefHeading__20044_1443249659"/>
      <w:bookmarkEnd w:id="8"/>
      <w:r>
        <w:t>1.c Gestion du contexte</w:t>
      </w:r>
    </w:p>
    <w:p w:rsidR="00CF4E56" w:rsidRDefault="00CF4E56"/>
    <w:p w:rsidR="00CF4E56" w:rsidRDefault="00F50472">
      <w:r>
        <w:t>Notre couche de mapping est basée sur la création d’un contexte. Il existe plusieurs stratégies concernant la gestion du contexte. On peut envisager de ne créer qu’un seul contexte (une seule instance) pour tous les clients ou bien un contexte par client.</w:t>
      </w:r>
    </w:p>
    <w:p w:rsidR="00CF4E56" w:rsidRDefault="00F50472">
      <w:r>
        <w:t>Nous présentons une version simple où un unique contexte sera utilisé. Nous présentons en annexe une version avec plusieurs contextes.</w:t>
      </w:r>
    </w:p>
    <w:p w:rsidR="00CF4E56" w:rsidRDefault="00F50472">
      <w:pPr>
        <w:rPr>
          <w:rFonts w:ascii="Consolas" w:hAnsi="Consolas" w:cs="Consolas"/>
          <w:color w:val="0000FF"/>
          <w:sz w:val="19"/>
          <w:szCs w:val="19"/>
        </w:rPr>
      </w:pPr>
      <w:r>
        <w:t xml:space="preserve">Pour cela nous allons ajouter une classe </w:t>
      </w:r>
      <w:r>
        <w:rPr>
          <w:i/>
        </w:rPr>
        <w:t>Contexte</w:t>
      </w:r>
      <w:r>
        <w:t xml:space="preserve"> au projet DAO_GSB qui assurera l’unicité du contexte utilisé ; cette classe met en œuvre un </w:t>
      </w:r>
      <w:r>
        <w:rPr>
          <w:i/>
        </w:rPr>
        <w:t>singleton</w:t>
      </w:r>
      <w:r>
        <w:t xml:space="preserve"> (objet singleton </w:t>
      </w:r>
      <w:r>
        <w:rPr>
          <w:i/>
        </w:rPr>
        <w:t>static</w:t>
      </w:r>
      <w:r>
        <w:t xml:space="preserve"> + constructeur privé + méthode publique </w:t>
      </w:r>
      <w:r>
        <w:rPr>
          <w:i/>
        </w:rPr>
        <w:t>static</w:t>
      </w:r>
      <w:r>
        <w:t xml:space="preserve"> d’accès au singleton) :</w:t>
      </w:r>
    </w:p>
    <w:p w:rsidR="00CF4E56" w:rsidRDefault="00CF4E56">
      <w:pPr>
        <w:autoSpaceDE w:val="0"/>
        <w:rPr>
          <w:rFonts w:ascii="Consolas" w:hAnsi="Consolas" w:cs="Consolas"/>
          <w:color w:val="0000FF"/>
          <w:sz w:val="19"/>
          <w:szCs w:val="19"/>
        </w:rPr>
      </w:pPr>
    </w:p>
    <w:p w:rsidR="00CF4E56" w:rsidRDefault="00F50472">
      <w:pPr>
        <w:autoSpaceDE w:val="0"/>
        <w:rPr>
          <w:rFonts w:ascii="Consolas" w:eastAsia="Consolas" w:hAnsi="Consolas" w:cs="Consolas"/>
          <w:sz w:val="19"/>
          <w:szCs w:val="19"/>
        </w:rPr>
      </w:pPr>
      <w:r>
        <w:rPr>
          <w:rFonts w:ascii="Consolas" w:hAnsi="Consolas" w:cs="Consolas"/>
          <w:color w:val="0000FF"/>
          <w:sz w:val="19"/>
          <w:szCs w:val="19"/>
        </w:rPr>
        <w:t>publicclass</w:t>
      </w:r>
      <w:r>
        <w:rPr>
          <w:rFonts w:ascii="Consolas" w:hAnsi="Consolas" w:cs="Consolas"/>
          <w:color w:val="2B91AF"/>
          <w:sz w:val="19"/>
          <w:szCs w:val="19"/>
        </w:rPr>
        <w:t>Contexte</w:t>
      </w:r>
    </w:p>
    <w:p w:rsidR="00CF4E56" w:rsidRDefault="00F50472">
      <w:pPr>
        <w:autoSpaceDE w:val="0"/>
        <w:rPr>
          <w:rFonts w:ascii="Consolas" w:eastAsia="Consolas" w:hAnsi="Consolas" w:cs="Consolas"/>
          <w:sz w:val="19"/>
          <w:szCs w:val="19"/>
        </w:rPr>
      </w:pPr>
      <w:r>
        <w:rPr>
          <w:rFonts w:ascii="Consolas" w:hAnsi="Consolas" w:cs="Consolas"/>
          <w:sz w:val="19"/>
          <w:szCs w:val="19"/>
        </w:rPr>
        <w:t>{</w:t>
      </w:r>
    </w:p>
    <w:p w:rsidR="00CF4E56" w:rsidRDefault="00F50472">
      <w:pPr>
        <w:autoSpaceDE w:val="0"/>
        <w:rPr>
          <w:rFonts w:ascii="Consolas" w:hAnsi="Consolas" w:cs="Consolas"/>
          <w:sz w:val="19"/>
          <w:szCs w:val="19"/>
        </w:rPr>
      </w:pPr>
      <w:r>
        <w:rPr>
          <w:rFonts w:ascii="Consolas" w:hAnsi="Consolas" w:cs="Consolas"/>
          <w:color w:val="0000FF"/>
          <w:sz w:val="19"/>
          <w:szCs w:val="19"/>
        </w:rPr>
        <w:t>privatestatic</w:t>
      </w:r>
      <w:r>
        <w:rPr>
          <w:rFonts w:ascii="Consolas" w:hAnsi="Consolas" w:cs="Consolas"/>
          <w:color w:val="2B91AF"/>
          <w:sz w:val="19"/>
          <w:szCs w:val="19"/>
        </w:rPr>
        <w:t>bdMedecinsEntities</w:t>
      </w:r>
      <w:r>
        <w:rPr>
          <w:rFonts w:ascii="Consolas" w:hAnsi="Consolas" w:cs="Consolas"/>
          <w:sz w:val="19"/>
          <w:szCs w:val="19"/>
        </w:rPr>
        <w:t xml:space="preserve">leContexte = </w:t>
      </w:r>
      <w:r>
        <w:rPr>
          <w:rFonts w:ascii="Consolas" w:hAnsi="Consolas" w:cs="Consolas"/>
          <w:color w:val="0000FF"/>
          <w:sz w:val="19"/>
          <w:szCs w:val="19"/>
        </w:rPr>
        <w:t>null</w:t>
      </w:r>
      <w:r>
        <w:rPr>
          <w:rFonts w:ascii="Consolas" w:hAnsi="Consolas" w:cs="Consolas"/>
          <w:sz w:val="19"/>
          <w:szCs w:val="19"/>
        </w:rPr>
        <w:t>;</w:t>
      </w:r>
    </w:p>
    <w:p w:rsidR="00CF4E56" w:rsidRDefault="00CF4E56">
      <w:pPr>
        <w:autoSpaceDE w:val="0"/>
        <w:rPr>
          <w:rFonts w:ascii="Consolas" w:hAnsi="Consolas" w:cs="Consolas"/>
          <w:sz w:val="19"/>
          <w:szCs w:val="19"/>
        </w:rPr>
      </w:pPr>
    </w:p>
    <w:p w:rsidR="00CF4E56" w:rsidRDefault="00F50472">
      <w:pPr>
        <w:autoSpaceDE w:val="0"/>
        <w:rPr>
          <w:rFonts w:ascii="Consolas" w:eastAsia="Consolas" w:hAnsi="Consolas" w:cs="Consolas"/>
          <w:sz w:val="19"/>
          <w:szCs w:val="19"/>
        </w:rPr>
      </w:pPr>
      <w:r>
        <w:rPr>
          <w:rFonts w:ascii="Consolas" w:hAnsi="Consolas" w:cs="Consolas"/>
          <w:color w:val="0000FF"/>
          <w:sz w:val="19"/>
          <w:szCs w:val="19"/>
        </w:rPr>
        <w:t>private</w:t>
      </w:r>
      <w:r>
        <w:rPr>
          <w:rFonts w:ascii="Consolas" w:hAnsi="Consolas" w:cs="Consolas"/>
          <w:sz w:val="19"/>
          <w:szCs w:val="19"/>
        </w:rPr>
        <w:t>Contexte(){}</w:t>
      </w:r>
    </w:p>
    <w:p w:rsidR="00CF4E56" w:rsidRDefault="00CF4E56">
      <w:pPr>
        <w:autoSpaceDE w:val="0"/>
        <w:rPr>
          <w:rFonts w:ascii="Consolas" w:eastAsia="Consolas" w:hAnsi="Consolas" w:cs="Consolas"/>
          <w:sz w:val="19"/>
          <w:szCs w:val="19"/>
        </w:rPr>
      </w:pPr>
    </w:p>
    <w:p w:rsidR="00CF4E56" w:rsidRDefault="00F50472">
      <w:pPr>
        <w:autoSpaceDE w:val="0"/>
        <w:rPr>
          <w:rFonts w:ascii="Consolas" w:eastAsia="Consolas" w:hAnsi="Consolas" w:cs="Consolas"/>
          <w:sz w:val="19"/>
          <w:szCs w:val="19"/>
        </w:rPr>
      </w:pPr>
      <w:r>
        <w:rPr>
          <w:rFonts w:ascii="Consolas" w:hAnsi="Consolas" w:cs="Consolas"/>
          <w:color w:val="0000FF"/>
          <w:sz w:val="19"/>
          <w:szCs w:val="19"/>
        </w:rPr>
        <w:t>publicstatic</w:t>
      </w:r>
      <w:r>
        <w:rPr>
          <w:rFonts w:ascii="Consolas" w:hAnsi="Consolas" w:cs="Consolas"/>
          <w:color w:val="2B91AF"/>
          <w:sz w:val="19"/>
          <w:szCs w:val="19"/>
        </w:rPr>
        <w:t>bdMedecinsEntities</w:t>
      </w:r>
      <w:r>
        <w:rPr>
          <w:rFonts w:ascii="Consolas" w:hAnsi="Consolas" w:cs="Consolas"/>
          <w:sz w:val="19"/>
          <w:szCs w:val="19"/>
        </w:rPr>
        <w:t>getContexte()</w:t>
      </w:r>
    </w:p>
    <w:p w:rsidR="00CF4E56" w:rsidRDefault="00F50472">
      <w:pPr>
        <w:autoSpaceDE w:val="0"/>
        <w:rPr>
          <w:rFonts w:ascii="Consolas" w:eastAsia="Consolas" w:hAnsi="Consolas" w:cs="Consolas"/>
          <w:sz w:val="19"/>
          <w:szCs w:val="19"/>
        </w:rPr>
      </w:pPr>
      <w:r>
        <w:rPr>
          <w:rFonts w:ascii="Consolas" w:hAnsi="Consolas" w:cs="Consolas"/>
          <w:sz w:val="19"/>
          <w:szCs w:val="19"/>
        </w:rPr>
        <w:t>{</w:t>
      </w:r>
    </w:p>
    <w:p w:rsidR="00CF4E56" w:rsidRDefault="00F50472">
      <w:pPr>
        <w:autoSpaceDE w:val="0"/>
        <w:rPr>
          <w:rFonts w:ascii="Consolas" w:eastAsia="Consolas" w:hAnsi="Consolas" w:cs="Consolas"/>
          <w:sz w:val="19"/>
          <w:szCs w:val="19"/>
        </w:rPr>
      </w:pPr>
      <w:r>
        <w:rPr>
          <w:rFonts w:ascii="Consolas" w:hAnsi="Consolas" w:cs="Consolas"/>
          <w:color w:val="0000FF"/>
          <w:sz w:val="19"/>
          <w:szCs w:val="19"/>
        </w:rPr>
        <w:t>if</w:t>
      </w:r>
      <w:r>
        <w:rPr>
          <w:rFonts w:ascii="Consolas" w:hAnsi="Consolas" w:cs="Consolas"/>
          <w:sz w:val="19"/>
          <w:szCs w:val="19"/>
        </w:rPr>
        <w:t>(</w:t>
      </w:r>
      <w:r>
        <w:rPr>
          <w:rFonts w:ascii="Consolas" w:hAnsi="Consolas" w:cs="Consolas"/>
          <w:color w:val="2B91AF"/>
          <w:sz w:val="19"/>
          <w:szCs w:val="19"/>
        </w:rPr>
        <w:t>Contexte</w:t>
      </w:r>
      <w:r>
        <w:rPr>
          <w:rFonts w:ascii="Consolas" w:hAnsi="Consolas" w:cs="Consolas"/>
          <w:sz w:val="19"/>
          <w:szCs w:val="19"/>
        </w:rPr>
        <w:t xml:space="preserve">.leContexte == </w:t>
      </w:r>
      <w:r>
        <w:rPr>
          <w:rFonts w:ascii="Consolas" w:hAnsi="Consolas" w:cs="Consolas"/>
          <w:color w:val="0000FF"/>
          <w:sz w:val="19"/>
          <w:szCs w:val="19"/>
        </w:rPr>
        <w:t>null</w:t>
      </w:r>
      <w:r>
        <w:rPr>
          <w:rFonts w:ascii="Consolas" w:hAnsi="Consolas" w:cs="Consolas"/>
          <w:sz w:val="19"/>
          <w:szCs w:val="19"/>
        </w:rPr>
        <w:t>)</w:t>
      </w:r>
    </w:p>
    <w:p w:rsidR="00CF4E56" w:rsidRDefault="00F50472">
      <w:pPr>
        <w:autoSpaceDE w:val="0"/>
        <w:rPr>
          <w:rFonts w:ascii="Consolas" w:eastAsia="Consolas" w:hAnsi="Consolas" w:cs="Consolas"/>
          <w:sz w:val="19"/>
          <w:szCs w:val="19"/>
        </w:rPr>
      </w:pPr>
      <w:r>
        <w:rPr>
          <w:rFonts w:ascii="Consolas" w:hAnsi="Consolas" w:cs="Consolas"/>
          <w:color w:val="2B91AF"/>
          <w:sz w:val="19"/>
          <w:szCs w:val="19"/>
        </w:rPr>
        <w:t>Contexte</w:t>
      </w:r>
      <w:r>
        <w:rPr>
          <w:rFonts w:ascii="Consolas" w:hAnsi="Consolas" w:cs="Consolas"/>
          <w:sz w:val="19"/>
          <w:szCs w:val="19"/>
        </w:rPr>
        <w:t xml:space="preserve">.leContexte = </w:t>
      </w:r>
      <w:r>
        <w:rPr>
          <w:rFonts w:ascii="Consolas" w:hAnsi="Consolas" w:cs="Consolas"/>
          <w:color w:val="0000FF"/>
          <w:sz w:val="19"/>
          <w:szCs w:val="19"/>
        </w:rPr>
        <w:t>new</w:t>
      </w:r>
      <w:r>
        <w:rPr>
          <w:rFonts w:ascii="Consolas" w:hAnsi="Consolas" w:cs="Consolas"/>
          <w:color w:val="2B91AF"/>
          <w:sz w:val="19"/>
          <w:szCs w:val="19"/>
        </w:rPr>
        <w:t>bdMedecinsEntities</w:t>
      </w:r>
      <w:r>
        <w:rPr>
          <w:rFonts w:ascii="Consolas" w:hAnsi="Consolas" w:cs="Consolas"/>
          <w:sz w:val="19"/>
          <w:szCs w:val="19"/>
        </w:rPr>
        <w:t>();</w:t>
      </w:r>
    </w:p>
    <w:p w:rsidR="00CF4E56" w:rsidRDefault="00F50472">
      <w:pPr>
        <w:autoSpaceDE w:val="0"/>
        <w:rPr>
          <w:rFonts w:ascii="Consolas" w:eastAsia="Consolas" w:hAnsi="Consolas" w:cs="Consolas"/>
          <w:sz w:val="19"/>
          <w:szCs w:val="19"/>
        </w:rPr>
      </w:pPr>
      <w:r>
        <w:rPr>
          <w:rFonts w:ascii="Consolas" w:hAnsi="Consolas" w:cs="Consolas"/>
          <w:color w:val="0000FF"/>
          <w:sz w:val="19"/>
          <w:szCs w:val="19"/>
        </w:rPr>
        <w:t>return</w:t>
      </w:r>
      <w:r>
        <w:rPr>
          <w:rFonts w:ascii="Consolas" w:hAnsi="Consolas" w:cs="Consolas"/>
          <w:color w:val="2B91AF"/>
          <w:sz w:val="19"/>
          <w:szCs w:val="19"/>
        </w:rPr>
        <w:t>Contexte</w:t>
      </w:r>
      <w:r>
        <w:rPr>
          <w:rFonts w:ascii="Consolas" w:hAnsi="Consolas" w:cs="Consolas"/>
          <w:sz w:val="19"/>
          <w:szCs w:val="19"/>
        </w:rPr>
        <w:t>.leContexte;</w:t>
      </w:r>
    </w:p>
    <w:p w:rsidR="00CF4E56" w:rsidRDefault="00F50472">
      <w:pPr>
        <w:autoSpaceDE w:val="0"/>
        <w:rPr>
          <w:rFonts w:ascii="Consolas" w:eastAsia="Consolas" w:hAnsi="Consolas" w:cs="Consolas"/>
          <w:sz w:val="19"/>
          <w:szCs w:val="19"/>
        </w:rPr>
      </w:pPr>
      <w:r>
        <w:rPr>
          <w:rFonts w:ascii="Consolas" w:hAnsi="Consolas" w:cs="Consolas"/>
          <w:sz w:val="19"/>
          <w:szCs w:val="19"/>
        </w:rPr>
        <w:t>}</w:t>
      </w:r>
    </w:p>
    <w:p w:rsidR="00CF4E56" w:rsidRDefault="00F50472">
      <w:pPr>
        <w:autoSpaceDE w:val="0"/>
      </w:pPr>
      <w:r>
        <w:rPr>
          <w:rFonts w:ascii="Consolas" w:hAnsi="Consolas" w:cs="Consolas"/>
          <w:sz w:val="19"/>
          <w:szCs w:val="19"/>
        </w:rPr>
        <w:t>}</w:t>
      </w:r>
    </w:p>
    <w:p w:rsidR="00CF4E56" w:rsidRDefault="00CF4E56"/>
    <w:p w:rsidR="00CF4E56" w:rsidRDefault="00CF4E56">
      <w:pPr>
        <w:rPr>
          <w:rFonts w:ascii="Consolas" w:hAnsi="Consolas" w:cs="Consolas"/>
          <w:sz w:val="19"/>
          <w:szCs w:val="19"/>
        </w:rPr>
      </w:pPr>
    </w:p>
    <w:p w:rsidR="00CF4E56" w:rsidRDefault="00F50472">
      <w:pPr>
        <w:pStyle w:val="Titre3"/>
        <w:keepNext/>
        <w:numPr>
          <w:ilvl w:val="2"/>
          <w:numId w:val="2"/>
        </w:numPr>
        <w:tabs>
          <w:tab w:val="left" w:pos="0"/>
        </w:tabs>
        <w:spacing w:before="200"/>
      </w:pPr>
      <w:bookmarkStart w:id="9" w:name="__RefHeading__20046_1443249659"/>
      <w:bookmarkEnd w:id="9"/>
      <w:r>
        <w:t>1.d Evolution des fonctionnalités du contexte de données</w:t>
      </w:r>
    </w:p>
    <w:p w:rsidR="00CF4E56" w:rsidRDefault="00CF4E56"/>
    <w:p w:rsidR="00CF4E56" w:rsidRDefault="00F50472">
      <w:r>
        <w:t xml:space="preserve">Notre couche de </w:t>
      </w:r>
      <w:r w:rsidRPr="00CA4EF6">
        <w:rPr>
          <w:i/>
          <w:iCs/>
        </w:rPr>
        <w:t>mapping</w:t>
      </w:r>
      <w:r>
        <w:t xml:space="preserve"> est générée automatiquement par VS2010 (la classe de contexte et le classe mappée –</w:t>
      </w:r>
      <w:r>
        <w:rPr>
          <w:i/>
        </w:rPr>
        <w:t>medecin</w:t>
      </w:r>
      <w:r>
        <w:t>-).</w:t>
      </w:r>
    </w:p>
    <w:p w:rsidR="00CF4E56" w:rsidRDefault="00F50472">
      <w:r>
        <w:t xml:space="preserve">Sur certaines des fonctionnalités  proposées par défaut, on peut imaginer des services enrichis justifiés par des contraintes « métiers ». Nous allons ainsi enrichir la classe </w:t>
      </w:r>
      <w:r>
        <w:rPr>
          <w:i/>
        </w:rPr>
        <w:t>medecin</w:t>
      </w:r>
      <w:r>
        <w:t xml:space="preserve"> de quelques méthodes que nous utiliserons dans notre service WCF.</w:t>
      </w:r>
    </w:p>
    <w:p w:rsidR="00CF4E56" w:rsidRDefault="00F50472">
      <w:r>
        <w:t xml:space="preserve">Il y a deux techniques pour </w:t>
      </w:r>
      <w:r>
        <w:rPr>
          <w:i/>
        </w:rPr>
        <w:t>étendre</w:t>
      </w:r>
      <w:r>
        <w:t xml:space="preserve"> –enrichir- une classe : soit lorsque c’est possible, utiliser le contrat </w:t>
      </w:r>
      <w:r>
        <w:rPr>
          <w:i/>
        </w:rPr>
        <w:t>partial</w:t>
      </w:r>
      <w:r>
        <w:t xml:space="preserve"> de la classe à enrichir, soit, depuis le Framework 3.5 utiliser </w:t>
      </w:r>
      <w:r>
        <w:rPr>
          <w:i/>
        </w:rPr>
        <w:t>les méthodes d’extension</w:t>
      </w:r>
      <w:r>
        <w:t>. Nous utiliserons ces deux techniques.</w:t>
      </w:r>
    </w:p>
    <w:p w:rsidR="00CF4E56" w:rsidRDefault="00CF4E56"/>
    <w:p w:rsidR="00CF4E56" w:rsidRDefault="00F50472">
      <w:pPr>
        <w:pStyle w:val="Titre3"/>
        <w:keepNext/>
        <w:numPr>
          <w:ilvl w:val="2"/>
          <w:numId w:val="2"/>
        </w:numPr>
        <w:tabs>
          <w:tab w:val="left" w:pos="0"/>
        </w:tabs>
        <w:spacing w:before="200"/>
        <w:rPr>
          <w:rFonts w:eastAsia="Arial"/>
        </w:rPr>
      </w:pPr>
      <w:bookmarkStart w:id="10" w:name="__RefHeading__20048_1443249659"/>
      <w:bookmarkEnd w:id="10"/>
      <w:r>
        <w:tab/>
      </w:r>
      <w:r>
        <w:tab/>
        <w:t xml:space="preserve">1.d.1 Une classe </w:t>
      </w:r>
      <w:r>
        <w:rPr>
          <w:i/>
        </w:rPr>
        <w:t>partial</w:t>
      </w:r>
    </w:p>
    <w:p w:rsidR="00CF4E56" w:rsidRDefault="00CF4E56"/>
    <w:p w:rsidR="00CF4E56" w:rsidRDefault="00F50472">
      <w:r>
        <w:t xml:space="preserve">VS 2010 a défini la classe </w:t>
      </w:r>
      <w:r>
        <w:rPr>
          <w:i/>
        </w:rPr>
        <w:t>medecin</w:t>
      </w:r>
      <w:r>
        <w:rPr>
          <w:b/>
          <w:i/>
        </w:rPr>
        <w:t>partial</w:t>
      </w:r>
      <w:r>
        <w:t xml:space="preserve"> ; utilisons cette opportunité pour créer notre propre classe </w:t>
      </w:r>
      <w:r>
        <w:rPr>
          <w:i/>
        </w:rPr>
        <w:t>medecin</w:t>
      </w:r>
      <w:r>
        <w:t xml:space="preserve">, déclarée également </w:t>
      </w:r>
      <w:r>
        <w:rPr>
          <w:i/>
        </w:rPr>
        <w:t>partial</w:t>
      </w:r>
      <w:r>
        <w:t xml:space="preserve">, nécessairement dans le même </w:t>
      </w:r>
      <w:r>
        <w:rPr>
          <w:i/>
        </w:rPr>
        <w:t>namespace.</w:t>
      </w:r>
    </w:p>
    <w:p w:rsidR="00CF4E56" w:rsidRDefault="00F50472">
      <w:r>
        <w:t>Nous allons simplement ajouter quelques méthodes utiles pour notre futur ServiceWeb :</w:t>
      </w:r>
    </w:p>
    <w:p w:rsidR="00CF4E56" w:rsidRDefault="00CF4E56"/>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publicpartialclass</w:t>
      </w:r>
      <w:r>
        <w:rPr>
          <w:rFonts w:ascii="Consolas" w:hAnsi="Consolas" w:cs="Consolas"/>
          <w:color w:val="2B91AF"/>
          <w:sz w:val="19"/>
          <w:szCs w:val="19"/>
          <w:lang w:val="en-US"/>
        </w:rPr>
        <w:t>medecin</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publicstatic</w:t>
      </w:r>
      <w:r>
        <w:rPr>
          <w:rFonts w:ascii="Consolas" w:hAnsi="Consolas" w:cs="Consolas"/>
          <w:color w:val="2B91AF"/>
          <w:sz w:val="19"/>
          <w:szCs w:val="19"/>
          <w:lang w:val="en-US"/>
        </w:rPr>
        <w:t>List</w:t>
      </w:r>
      <w:r>
        <w:rPr>
          <w:rFonts w:ascii="Consolas" w:hAnsi="Consolas" w:cs="Consolas"/>
          <w:sz w:val="19"/>
          <w:szCs w:val="19"/>
          <w:lang w:val="en-US"/>
        </w:rPr>
        <w:t>&lt;</w:t>
      </w:r>
      <w:r>
        <w:rPr>
          <w:rFonts w:ascii="Consolas" w:hAnsi="Consolas" w:cs="Consolas"/>
          <w:color w:val="0000FF"/>
          <w:sz w:val="19"/>
          <w:szCs w:val="19"/>
          <w:lang w:val="en-US"/>
        </w:rPr>
        <w:t>int</w:t>
      </w:r>
      <w:r>
        <w:rPr>
          <w:rFonts w:ascii="Consolas" w:hAnsi="Consolas" w:cs="Consolas"/>
          <w:sz w:val="19"/>
          <w:szCs w:val="19"/>
          <w:lang w:val="en-US"/>
        </w:rPr>
        <w:t>&gt;lesDepartements()</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2B91AF"/>
          <w:sz w:val="19"/>
          <w:szCs w:val="19"/>
          <w:lang w:val="en-US"/>
        </w:rPr>
        <w:t>bdMedecinsEntities</w:t>
      </w:r>
      <w:r>
        <w:rPr>
          <w:rFonts w:ascii="Consolas" w:hAnsi="Consolas" w:cs="Consolas"/>
          <w:sz w:val="19"/>
          <w:szCs w:val="19"/>
          <w:lang w:val="en-US"/>
        </w:rPr>
        <w:t xml:space="preserve">contexte =  </w:t>
      </w:r>
      <w:r>
        <w:rPr>
          <w:rFonts w:ascii="Consolas" w:hAnsi="Consolas" w:cs="Consolas"/>
          <w:color w:val="2B91AF"/>
          <w:sz w:val="19"/>
          <w:szCs w:val="19"/>
          <w:lang w:val="en-US"/>
        </w:rPr>
        <w:t>Contexte</w:t>
      </w:r>
      <w:r>
        <w:rPr>
          <w:rFonts w:ascii="Consolas" w:hAnsi="Consolas" w:cs="Consolas"/>
          <w:sz w:val="19"/>
          <w:szCs w:val="19"/>
          <w:lang w:val="en-US"/>
        </w:rPr>
        <w:t>.getContexte();</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var</w:t>
      </w:r>
      <w:r>
        <w:rPr>
          <w:rFonts w:ascii="Consolas" w:hAnsi="Consolas" w:cs="Consolas"/>
          <w:sz w:val="19"/>
          <w:szCs w:val="19"/>
          <w:lang w:val="en-US"/>
        </w:rPr>
        <w:t xml:space="preserve">req = </w:t>
      </w:r>
      <w:r>
        <w:rPr>
          <w:rFonts w:ascii="Consolas" w:hAnsi="Consolas" w:cs="Consolas"/>
          <w:color w:val="0000FF"/>
          <w:sz w:val="19"/>
          <w:szCs w:val="19"/>
          <w:lang w:val="en-US"/>
        </w:rPr>
        <w:t>from</w:t>
      </w:r>
      <w:r>
        <w:rPr>
          <w:rFonts w:ascii="Consolas" w:hAnsi="Consolas" w:cs="Consolas"/>
          <w:sz w:val="19"/>
          <w:szCs w:val="19"/>
          <w:lang w:val="en-US"/>
        </w:rPr>
        <w:t xml:space="preserve"> m </w:t>
      </w:r>
      <w:r>
        <w:rPr>
          <w:rFonts w:ascii="Consolas" w:hAnsi="Consolas" w:cs="Consolas"/>
          <w:color w:val="0000FF"/>
          <w:sz w:val="19"/>
          <w:szCs w:val="19"/>
          <w:lang w:val="en-US"/>
        </w:rPr>
        <w:t>in</w:t>
      </w:r>
      <w:r>
        <w:rPr>
          <w:rFonts w:ascii="Consolas" w:hAnsi="Consolas" w:cs="Consolas"/>
          <w:sz w:val="19"/>
          <w:szCs w:val="19"/>
          <w:lang w:val="en-US"/>
        </w:rPr>
        <w:t>contexte.medecin</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select</w:t>
      </w:r>
      <w:r>
        <w:rPr>
          <w:rFonts w:ascii="Consolas" w:hAnsi="Consolas" w:cs="Consolas"/>
          <w:sz w:val="19"/>
          <w:szCs w:val="19"/>
          <w:lang w:val="en-US"/>
        </w:rPr>
        <w:t>m.departement;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var</w:t>
      </w:r>
      <w:r>
        <w:rPr>
          <w:rFonts w:ascii="Consolas" w:hAnsi="Consolas" w:cs="Consolas"/>
          <w:sz w:val="19"/>
          <w:szCs w:val="19"/>
          <w:lang w:val="en-US"/>
        </w:rPr>
        <w:t>liste = req.Distinct().ToList();</w:t>
      </w:r>
    </w:p>
    <w:p w:rsidR="00CF4E56" w:rsidRDefault="00F50472">
      <w:pPr>
        <w:ind w:left="708"/>
        <w:rPr>
          <w:rFonts w:ascii="Consolas" w:eastAsia="Consolas" w:hAnsi="Consolas" w:cs="Consolas"/>
          <w:sz w:val="19"/>
          <w:szCs w:val="19"/>
          <w:lang w:val="en-US"/>
        </w:rPr>
      </w:pPr>
      <w:r>
        <w:rPr>
          <w:rFonts w:ascii="Consolas" w:hAnsi="Consolas" w:cs="Consolas"/>
          <w:sz w:val="19"/>
          <w:szCs w:val="19"/>
          <w:lang w:val="en-US"/>
        </w:rPr>
        <w:t>liste.Sort();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return</w:t>
      </w:r>
      <w:r>
        <w:rPr>
          <w:rFonts w:ascii="Consolas" w:hAnsi="Consolas" w:cs="Consolas"/>
          <w:sz w:val="19"/>
          <w:szCs w:val="19"/>
          <w:lang w:val="en-US"/>
        </w:rPr>
        <w:t>liste;</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publicstatic</w:t>
      </w:r>
      <w:r>
        <w:rPr>
          <w:rFonts w:ascii="Consolas" w:hAnsi="Consolas" w:cs="Consolas"/>
          <w:color w:val="2B91AF"/>
          <w:sz w:val="19"/>
          <w:szCs w:val="19"/>
          <w:lang w:val="en-US"/>
        </w:rPr>
        <w:t>List</w:t>
      </w:r>
      <w:r>
        <w:rPr>
          <w:rFonts w:ascii="Consolas" w:hAnsi="Consolas" w:cs="Consolas"/>
          <w:sz w:val="19"/>
          <w:szCs w:val="19"/>
          <w:lang w:val="en-US"/>
        </w:rPr>
        <w:t>&lt;</w:t>
      </w:r>
      <w:r>
        <w:rPr>
          <w:rFonts w:ascii="Consolas" w:hAnsi="Consolas" w:cs="Consolas"/>
          <w:color w:val="2B91AF"/>
          <w:sz w:val="19"/>
          <w:szCs w:val="19"/>
          <w:lang w:val="en-US"/>
        </w:rPr>
        <w:t>medecin</w:t>
      </w:r>
      <w:r>
        <w:rPr>
          <w:rFonts w:ascii="Consolas" w:hAnsi="Consolas" w:cs="Consolas"/>
          <w:sz w:val="19"/>
          <w:szCs w:val="19"/>
          <w:lang w:val="en-US"/>
        </w:rPr>
        <w:t>&gt;lesMedecins(</w:t>
      </w:r>
      <w:r>
        <w:rPr>
          <w:rFonts w:ascii="Consolas" w:hAnsi="Consolas" w:cs="Consolas"/>
          <w:color w:val="0000FF"/>
          <w:sz w:val="19"/>
          <w:szCs w:val="19"/>
          <w:lang w:val="en-US"/>
        </w:rPr>
        <w:t>int</w:t>
      </w:r>
      <w:r>
        <w:rPr>
          <w:rFonts w:ascii="Consolas" w:hAnsi="Consolas" w:cs="Consolas"/>
          <w:sz w:val="19"/>
          <w:szCs w:val="19"/>
          <w:lang w:val="en-US"/>
        </w:rPr>
        <w:t>numDepartement)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2B91AF"/>
          <w:sz w:val="19"/>
          <w:szCs w:val="19"/>
          <w:lang w:val="en-US"/>
        </w:rPr>
        <w:t>bdMedecinsEntities</w:t>
      </w:r>
      <w:r>
        <w:rPr>
          <w:rFonts w:ascii="Consolas" w:hAnsi="Consolas" w:cs="Consolas"/>
          <w:sz w:val="19"/>
          <w:szCs w:val="19"/>
          <w:lang w:val="en-US"/>
        </w:rPr>
        <w:t xml:space="preserve">contexte = </w:t>
      </w:r>
      <w:r>
        <w:rPr>
          <w:rFonts w:ascii="Consolas" w:hAnsi="Consolas" w:cs="Consolas"/>
          <w:color w:val="2B91AF"/>
          <w:sz w:val="19"/>
          <w:szCs w:val="19"/>
          <w:lang w:val="en-US"/>
        </w:rPr>
        <w:t>Contexte</w:t>
      </w:r>
      <w:r>
        <w:rPr>
          <w:rFonts w:ascii="Consolas" w:hAnsi="Consolas" w:cs="Consolas"/>
          <w:sz w:val="19"/>
          <w:szCs w:val="19"/>
          <w:lang w:val="en-US"/>
        </w:rPr>
        <w:t>.getContexte();</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var</w:t>
      </w:r>
      <w:r>
        <w:rPr>
          <w:rFonts w:ascii="Consolas" w:hAnsi="Consolas" w:cs="Consolas"/>
          <w:sz w:val="19"/>
          <w:szCs w:val="19"/>
          <w:lang w:val="en-US"/>
        </w:rPr>
        <w:t xml:space="preserve">req = </w:t>
      </w:r>
      <w:r>
        <w:rPr>
          <w:rFonts w:ascii="Consolas" w:hAnsi="Consolas" w:cs="Consolas"/>
          <w:color w:val="0000FF"/>
          <w:sz w:val="19"/>
          <w:szCs w:val="19"/>
          <w:lang w:val="en-US"/>
        </w:rPr>
        <w:t>from</w:t>
      </w:r>
      <w:r>
        <w:rPr>
          <w:rFonts w:ascii="Consolas" w:hAnsi="Consolas" w:cs="Consolas"/>
          <w:sz w:val="19"/>
          <w:szCs w:val="19"/>
          <w:lang w:val="en-US"/>
        </w:rPr>
        <w:t xml:space="preserve"> m </w:t>
      </w:r>
      <w:r>
        <w:rPr>
          <w:rFonts w:ascii="Consolas" w:hAnsi="Consolas" w:cs="Consolas"/>
          <w:color w:val="0000FF"/>
          <w:sz w:val="19"/>
          <w:szCs w:val="19"/>
          <w:lang w:val="en-US"/>
        </w:rPr>
        <w:t>in</w:t>
      </w:r>
      <w:r>
        <w:rPr>
          <w:rFonts w:ascii="Consolas" w:hAnsi="Consolas" w:cs="Consolas"/>
          <w:sz w:val="19"/>
          <w:szCs w:val="19"/>
          <w:lang w:val="en-US"/>
        </w:rPr>
        <w:t>contexte.medecin</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where</w:t>
      </w:r>
      <w:r>
        <w:rPr>
          <w:rFonts w:ascii="Consolas" w:hAnsi="Consolas" w:cs="Consolas"/>
          <w:sz w:val="19"/>
          <w:szCs w:val="19"/>
          <w:lang w:val="en-US"/>
        </w:rPr>
        <w:t>m.departement==numDepartement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select</w:t>
      </w:r>
      <w:r>
        <w:rPr>
          <w:rFonts w:ascii="Consolas" w:hAnsi="Consolas" w:cs="Consolas"/>
          <w:sz w:val="19"/>
          <w:szCs w:val="19"/>
          <w:lang w:val="en-US"/>
        </w:rPr>
        <w:t xml:space="preserve"> m;</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return</w:t>
      </w:r>
      <w:r>
        <w:rPr>
          <w:rFonts w:ascii="Consolas" w:hAnsi="Consolas" w:cs="Consolas"/>
          <w:sz w:val="19"/>
          <w:szCs w:val="19"/>
          <w:lang w:val="en-US"/>
        </w:rPr>
        <w:t>req.ToList();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publicstatic</w:t>
      </w:r>
      <w:r>
        <w:rPr>
          <w:rFonts w:ascii="Consolas" w:hAnsi="Consolas" w:cs="Consolas"/>
          <w:color w:val="2B91AF"/>
          <w:sz w:val="19"/>
          <w:szCs w:val="19"/>
          <w:lang w:val="en-US"/>
        </w:rPr>
        <w:t>List</w:t>
      </w:r>
      <w:r>
        <w:rPr>
          <w:rFonts w:ascii="Consolas" w:hAnsi="Consolas" w:cs="Consolas"/>
          <w:sz w:val="19"/>
          <w:szCs w:val="19"/>
          <w:lang w:val="en-US"/>
        </w:rPr>
        <w:t>&lt;</w:t>
      </w:r>
      <w:r>
        <w:rPr>
          <w:rFonts w:ascii="Consolas" w:hAnsi="Consolas" w:cs="Consolas"/>
          <w:color w:val="2B91AF"/>
          <w:sz w:val="19"/>
          <w:szCs w:val="19"/>
          <w:lang w:val="en-US"/>
        </w:rPr>
        <w:t>medecin</w:t>
      </w:r>
      <w:r>
        <w:rPr>
          <w:rFonts w:ascii="Consolas" w:hAnsi="Consolas" w:cs="Consolas"/>
          <w:sz w:val="19"/>
          <w:szCs w:val="19"/>
          <w:lang w:val="en-US"/>
        </w:rPr>
        <w:t>&gt;lesMedecins(</w:t>
      </w:r>
      <w:r>
        <w:rPr>
          <w:rFonts w:ascii="Consolas" w:hAnsi="Consolas" w:cs="Consolas"/>
          <w:color w:val="0000FF"/>
          <w:sz w:val="19"/>
          <w:szCs w:val="19"/>
          <w:lang w:val="en-US"/>
        </w:rPr>
        <w:t>string</w:t>
      </w:r>
      <w:r>
        <w:rPr>
          <w:rFonts w:ascii="Consolas" w:hAnsi="Consolas" w:cs="Consolas"/>
          <w:sz w:val="19"/>
          <w:szCs w:val="19"/>
          <w:lang w:val="en-US"/>
        </w:rPr>
        <w:t xml:space="preserve"> nom)</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2B91AF"/>
          <w:sz w:val="19"/>
          <w:szCs w:val="19"/>
          <w:lang w:val="en-US"/>
        </w:rPr>
        <w:t>bdMedecinsEntities</w:t>
      </w:r>
      <w:r>
        <w:rPr>
          <w:rFonts w:ascii="Consolas" w:hAnsi="Consolas" w:cs="Consolas"/>
          <w:sz w:val="19"/>
          <w:szCs w:val="19"/>
          <w:lang w:val="en-US"/>
        </w:rPr>
        <w:t xml:space="preserve">contexte = </w:t>
      </w:r>
      <w:r>
        <w:rPr>
          <w:rFonts w:ascii="Consolas" w:hAnsi="Consolas" w:cs="Consolas"/>
          <w:color w:val="2B91AF"/>
          <w:sz w:val="19"/>
          <w:szCs w:val="19"/>
          <w:lang w:val="en-US"/>
        </w:rPr>
        <w:t>Contexte</w:t>
      </w:r>
      <w:r>
        <w:rPr>
          <w:rFonts w:ascii="Consolas" w:hAnsi="Consolas" w:cs="Consolas"/>
          <w:sz w:val="19"/>
          <w:szCs w:val="19"/>
          <w:lang w:val="en-US"/>
        </w:rPr>
        <w:t>.getContexte();</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var</w:t>
      </w:r>
      <w:r>
        <w:rPr>
          <w:rFonts w:ascii="Consolas" w:hAnsi="Consolas" w:cs="Consolas"/>
          <w:sz w:val="19"/>
          <w:szCs w:val="19"/>
          <w:lang w:val="en-US"/>
        </w:rPr>
        <w:t xml:space="preserve">req = </w:t>
      </w:r>
      <w:r>
        <w:rPr>
          <w:rFonts w:ascii="Consolas" w:hAnsi="Consolas" w:cs="Consolas"/>
          <w:color w:val="0000FF"/>
          <w:sz w:val="19"/>
          <w:szCs w:val="19"/>
          <w:lang w:val="en-US"/>
        </w:rPr>
        <w:t>from</w:t>
      </w:r>
      <w:r>
        <w:rPr>
          <w:rFonts w:ascii="Consolas" w:hAnsi="Consolas" w:cs="Consolas"/>
          <w:sz w:val="19"/>
          <w:szCs w:val="19"/>
          <w:lang w:val="en-US"/>
        </w:rPr>
        <w:t xml:space="preserve"> m </w:t>
      </w:r>
      <w:r>
        <w:rPr>
          <w:rFonts w:ascii="Consolas" w:hAnsi="Consolas" w:cs="Consolas"/>
          <w:color w:val="0000FF"/>
          <w:sz w:val="19"/>
          <w:szCs w:val="19"/>
          <w:lang w:val="en-US"/>
        </w:rPr>
        <w:t>in</w:t>
      </w:r>
      <w:r>
        <w:rPr>
          <w:rFonts w:ascii="Consolas" w:hAnsi="Consolas" w:cs="Consolas"/>
          <w:sz w:val="19"/>
          <w:szCs w:val="19"/>
          <w:lang w:val="en-US"/>
        </w:rPr>
        <w:t>contexte.medecin</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where</w:t>
      </w:r>
      <w:r>
        <w:rPr>
          <w:rFonts w:ascii="Consolas" w:hAnsi="Consolas" w:cs="Consolas"/>
          <w:sz w:val="19"/>
          <w:szCs w:val="19"/>
          <w:lang w:val="en-US"/>
        </w:rPr>
        <w:t>m.nom.ToUpper() == nom.ToUpper()</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select</w:t>
      </w:r>
      <w:r>
        <w:rPr>
          <w:rFonts w:ascii="Consolas" w:hAnsi="Consolas" w:cs="Consolas"/>
          <w:sz w:val="19"/>
          <w:szCs w:val="19"/>
          <w:lang w:val="en-US"/>
        </w:rPr>
        <w:t xml:space="preserve"> m;</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return</w:t>
      </w:r>
      <w:r>
        <w:rPr>
          <w:rFonts w:ascii="Consolas" w:hAnsi="Consolas" w:cs="Consolas"/>
          <w:sz w:val="19"/>
          <w:szCs w:val="19"/>
          <w:lang w:val="en-US"/>
        </w:rPr>
        <w:t>req.ToList();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publicstatic</w:t>
      </w:r>
      <w:r>
        <w:rPr>
          <w:rFonts w:ascii="Consolas" w:hAnsi="Consolas" w:cs="Consolas"/>
          <w:color w:val="2B91AF"/>
          <w:sz w:val="19"/>
          <w:szCs w:val="19"/>
          <w:lang w:val="en-US"/>
        </w:rPr>
        <w:t>medecin</w:t>
      </w:r>
      <w:r>
        <w:rPr>
          <w:rFonts w:ascii="Consolas" w:hAnsi="Consolas" w:cs="Consolas"/>
          <w:sz w:val="19"/>
          <w:szCs w:val="19"/>
          <w:lang w:val="en-US"/>
        </w:rPr>
        <w:t>Createmedecin(</w:t>
      </w:r>
      <w:r>
        <w:rPr>
          <w:rFonts w:ascii="Consolas" w:hAnsi="Consolas" w:cs="Consolas"/>
          <w:color w:val="0000FF"/>
          <w:sz w:val="19"/>
          <w:szCs w:val="19"/>
          <w:lang w:val="en-US"/>
        </w:rPr>
        <w:t>string</w:t>
      </w:r>
      <w:r>
        <w:rPr>
          <w:rFonts w:ascii="Consolas" w:hAnsi="Consolas" w:cs="Consolas"/>
          <w:sz w:val="19"/>
          <w:szCs w:val="19"/>
          <w:lang w:val="en-US"/>
        </w:rPr>
        <w:t xml:space="preserve"> nom, </w:t>
      </w:r>
      <w:r>
        <w:rPr>
          <w:rFonts w:ascii="Consolas" w:hAnsi="Consolas" w:cs="Consolas"/>
          <w:color w:val="0000FF"/>
          <w:sz w:val="19"/>
          <w:szCs w:val="19"/>
          <w:lang w:val="en-US"/>
        </w:rPr>
        <w:t>string</w:t>
      </w:r>
      <w:r>
        <w:rPr>
          <w:rFonts w:ascii="Consolas" w:hAnsi="Consolas" w:cs="Consolas"/>
          <w:sz w:val="19"/>
          <w:szCs w:val="19"/>
          <w:lang w:val="en-US"/>
        </w:rPr>
        <w:t xml:space="preserve">prenom, </w:t>
      </w:r>
      <w:r>
        <w:rPr>
          <w:rFonts w:ascii="Consolas" w:hAnsi="Consolas" w:cs="Consolas"/>
          <w:color w:val="0000FF"/>
          <w:sz w:val="19"/>
          <w:szCs w:val="19"/>
          <w:lang w:val="en-US"/>
        </w:rPr>
        <w:t>string</w:t>
      </w:r>
      <w:r>
        <w:rPr>
          <w:rFonts w:ascii="Consolas" w:hAnsi="Consolas" w:cs="Consolas"/>
          <w:sz w:val="19"/>
          <w:szCs w:val="19"/>
          <w:lang w:val="en-US"/>
        </w:rPr>
        <w:t xml:space="preserve">adresse, </w:t>
      </w:r>
      <w:r>
        <w:rPr>
          <w:rFonts w:ascii="Consolas" w:hAnsi="Consolas" w:cs="Consolas"/>
          <w:color w:val="0000FF"/>
          <w:sz w:val="19"/>
          <w:szCs w:val="19"/>
          <w:lang w:val="en-US"/>
        </w:rPr>
        <w:t>string</w:t>
      </w:r>
      <w:r>
        <w:rPr>
          <w:rFonts w:ascii="Consolas" w:hAnsi="Consolas" w:cs="Consolas"/>
          <w:sz w:val="19"/>
          <w:szCs w:val="19"/>
          <w:lang w:val="en-US"/>
        </w:rPr>
        <w:t xml:space="preserve">tel, </w:t>
      </w:r>
      <w:r>
        <w:rPr>
          <w:rFonts w:ascii="Consolas" w:hAnsi="Consolas" w:cs="Consolas"/>
          <w:color w:val="0000FF"/>
          <w:sz w:val="19"/>
          <w:szCs w:val="19"/>
          <w:lang w:val="en-US"/>
        </w:rPr>
        <w:t>string</w:t>
      </w:r>
      <w:r>
        <w:rPr>
          <w:rFonts w:ascii="Consolas" w:hAnsi="Consolas" w:cs="Consolas"/>
          <w:sz w:val="19"/>
          <w:szCs w:val="19"/>
          <w:lang w:val="en-US"/>
        </w:rPr>
        <w:t xml:space="preserve">ville, </w:t>
      </w:r>
      <w:r>
        <w:rPr>
          <w:rFonts w:ascii="Consolas" w:hAnsi="Consolas" w:cs="Consolas"/>
          <w:color w:val="0000FF"/>
          <w:sz w:val="19"/>
          <w:szCs w:val="19"/>
          <w:lang w:val="en-US"/>
        </w:rPr>
        <w:t>string</w:t>
      </w:r>
      <w:r>
        <w:rPr>
          <w:rFonts w:ascii="Consolas" w:hAnsi="Consolas" w:cs="Consolas"/>
          <w:sz w:val="19"/>
          <w:szCs w:val="19"/>
          <w:lang w:val="en-US"/>
        </w:rPr>
        <w:t xml:space="preserve">specialite, </w:t>
      </w:r>
      <w:r>
        <w:rPr>
          <w:rFonts w:ascii="Consolas" w:hAnsi="Consolas" w:cs="Consolas"/>
          <w:color w:val="0000FF"/>
          <w:sz w:val="19"/>
          <w:szCs w:val="19"/>
          <w:lang w:val="en-US"/>
        </w:rPr>
        <w:t>int</w:t>
      </w:r>
      <w:r>
        <w:rPr>
          <w:rFonts w:ascii="Consolas" w:hAnsi="Consolas" w:cs="Consolas"/>
          <w:sz w:val="19"/>
          <w:szCs w:val="19"/>
          <w:lang w:val="en-US"/>
        </w:rPr>
        <w:t>departement)</w:t>
      </w:r>
    </w:p>
    <w:p w:rsidR="00CF4E56" w:rsidRDefault="00F50472">
      <w:pPr>
        <w:rPr>
          <w:rFonts w:ascii="Consolas" w:eastAsia="Consolas" w:hAnsi="Consolas" w:cs="Consolas"/>
          <w:sz w:val="19"/>
          <w:szCs w:val="19"/>
        </w:rPr>
      </w:pPr>
      <w:r>
        <w:rPr>
          <w:rFonts w:ascii="Consolas" w:hAnsi="Consolas" w:cs="Consolas"/>
          <w:sz w:val="19"/>
          <w:szCs w:val="19"/>
        </w:rPr>
        <w:lastRenderedPageBreak/>
        <w:t>{</w:t>
      </w:r>
    </w:p>
    <w:p w:rsidR="00CF4E56" w:rsidRDefault="00F50472">
      <w:pPr>
        <w:rPr>
          <w:rFonts w:ascii="Consolas" w:eastAsia="Consolas" w:hAnsi="Consolas" w:cs="Consolas"/>
          <w:sz w:val="19"/>
          <w:szCs w:val="19"/>
        </w:rPr>
      </w:pPr>
      <w:r>
        <w:rPr>
          <w:rFonts w:ascii="Consolas" w:hAnsi="Consolas" w:cs="Consolas"/>
          <w:color w:val="2B91AF"/>
          <w:sz w:val="19"/>
          <w:szCs w:val="19"/>
        </w:rPr>
        <w:t>medecin</w:t>
      </w:r>
      <w:r>
        <w:rPr>
          <w:rFonts w:ascii="Consolas" w:hAnsi="Consolas" w:cs="Consolas"/>
          <w:sz w:val="19"/>
          <w:szCs w:val="19"/>
        </w:rPr>
        <w:t xml:space="preserve"> m = </w:t>
      </w:r>
      <w:r>
        <w:rPr>
          <w:rFonts w:ascii="Consolas" w:hAnsi="Consolas" w:cs="Consolas"/>
          <w:color w:val="0000FF"/>
          <w:sz w:val="19"/>
          <w:szCs w:val="19"/>
        </w:rPr>
        <w:t>new</w:t>
      </w:r>
      <w:r>
        <w:rPr>
          <w:rFonts w:ascii="Consolas" w:hAnsi="Consolas" w:cs="Consolas"/>
          <w:color w:val="2B91AF"/>
          <w:sz w:val="19"/>
          <w:szCs w:val="19"/>
        </w:rPr>
        <w:t>medecin</w:t>
      </w:r>
      <w:r>
        <w:rPr>
          <w:rFonts w:ascii="Consolas" w:hAnsi="Consolas" w:cs="Consolas"/>
          <w:sz w:val="19"/>
          <w:szCs w:val="19"/>
        </w:rPr>
        <w:t>();</w:t>
      </w:r>
    </w:p>
    <w:p w:rsidR="00CF4E56" w:rsidRDefault="00F50472">
      <w:pPr>
        <w:rPr>
          <w:rFonts w:ascii="Consolas" w:eastAsia="Consolas" w:hAnsi="Consolas" w:cs="Consolas"/>
          <w:sz w:val="19"/>
          <w:szCs w:val="19"/>
        </w:rPr>
      </w:pPr>
      <w:r>
        <w:rPr>
          <w:rFonts w:ascii="Consolas" w:hAnsi="Consolas" w:cs="Consolas"/>
          <w:sz w:val="19"/>
          <w:szCs w:val="19"/>
        </w:rPr>
        <w:t xml:space="preserve">m.nom = nom; </w:t>
      </w:r>
      <w:r>
        <w:rPr>
          <w:rFonts w:ascii="Consolas" w:hAnsi="Consolas" w:cs="Consolas"/>
          <w:color w:val="008000"/>
          <w:sz w:val="19"/>
          <w:szCs w:val="19"/>
        </w:rPr>
        <w:t>// pas d'dentifiant puisque les id sont auto-incrémentés dans MySql</w:t>
      </w:r>
    </w:p>
    <w:p w:rsidR="00CF4E56" w:rsidRDefault="00F50472">
      <w:pPr>
        <w:rPr>
          <w:rFonts w:ascii="Consolas" w:eastAsia="Consolas" w:hAnsi="Consolas" w:cs="Consolas"/>
          <w:sz w:val="19"/>
          <w:szCs w:val="19"/>
        </w:rPr>
      </w:pPr>
      <w:r>
        <w:rPr>
          <w:rFonts w:ascii="Consolas" w:hAnsi="Consolas" w:cs="Consolas"/>
          <w:sz w:val="19"/>
          <w:szCs w:val="19"/>
        </w:rPr>
        <w:t>m.prenom = prenom;</w:t>
      </w:r>
    </w:p>
    <w:p w:rsidR="00CF4E56" w:rsidRDefault="00F50472">
      <w:pPr>
        <w:rPr>
          <w:rFonts w:ascii="Consolas" w:eastAsia="Consolas" w:hAnsi="Consolas" w:cs="Consolas"/>
          <w:sz w:val="19"/>
          <w:szCs w:val="19"/>
        </w:rPr>
      </w:pPr>
      <w:r>
        <w:rPr>
          <w:rFonts w:ascii="Consolas" w:hAnsi="Consolas" w:cs="Consolas"/>
          <w:sz w:val="19"/>
          <w:szCs w:val="19"/>
        </w:rPr>
        <w:t>m.tel = tel;</w:t>
      </w:r>
    </w:p>
    <w:p w:rsidR="00CF4E56" w:rsidRDefault="00F50472">
      <w:pPr>
        <w:rPr>
          <w:rFonts w:ascii="Consolas" w:eastAsia="Consolas" w:hAnsi="Consolas" w:cs="Consolas"/>
          <w:sz w:val="19"/>
          <w:szCs w:val="19"/>
        </w:rPr>
      </w:pPr>
      <w:r>
        <w:rPr>
          <w:rFonts w:ascii="Consolas" w:hAnsi="Consolas" w:cs="Consolas"/>
          <w:sz w:val="19"/>
          <w:szCs w:val="19"/>
        </w:rPr>
        <w:t>m.specialiteComplementaire = specialite;</w:t>
      </w:r>
    </w:p>
    <w:p w:rsidR="00CF4E56" w:rsidRDefault="00F50472">
      <w:pPr>
        <w:rPr>
          <w:rFonts w:ascii="Consolas" w:eastAsia="Consolas" w:hAnsi="Consolas" w:cs="Consolas"/>
          <w:sz w:val="19"/>
          <w:szCs w:val="19"/>
        </w:rPr>
      </w:pPr>
      <w:r>
        <w:rPr>
          <w:rFonts w:ascii="Consolas" w:hAnsi="Consolas" w:cs="Consolas"/>
          <w:sz w:val="19"/>
          <w:szCs w:val="19"/>
        </w:rPr>
        <w:t>m.departement = departement;</w:t>
      </w:r>
    </w:p>
    <w:p w:rsidR="00CF4E56" w:rsidRDefault="00F50472">
      <w:pPr>
        <w:rPr>
          <w:rFonts w:ascii="Consolas" w:eastAsia="Consolas" w:hAnsi="Consolas" w:cs="Consolas"/>
          <w:sz w:val="19"/>
          <w:szCs w:val="19"/>
        </w:rPr>
      </w:pPr>
      <w:r>
        <w:rPr>
          <w:rFonts w:ascii="Consolas" w:hAnsi="Consolas" w:cs="Consolas"/>
          <w:sz w:val="19"/>
          <w:szCs w:val="19"/>
        </w:rPr>
        <w:t>m.adresse = adresse;</w:t>
      </w:r>
    </w:p>
    <w:p w:rsidR="00CF4E56" w:rsidRDefault="00F50472">
      <w:pPr>
        <w:rPr>
          <w:rFonts w:ascii="Consolas" w:eastAsia="Consolas" w:hAnsi="Consolas" w:cs="Consolas"/>
          <w:sz w:val="19"/>
          <w:szCs w:val="19"/>
        </w:rPr>
      </w:pPr>
      <w:r>
        <w:rPr>
          <w:rFonts w:ascii="Consolas" w:hAnsi="Consolas" w:cs="Consolas"/>
          <w:color w:val="0000FF"/>
          <w:sz w:val="19"/>
          <w:szCs w:val="19"/>
        </w:rPr>
        <w:t>return</w:t>
      </w:r>
      <w:r>
        <w:rPr>
          <w:rFonts w:ascii="Consolas" w:hAnsi="Consolas" w:cs="Consolas"/>
          <w:sz w:val="19"/>
          <w:szCs w:val="19"/>
        </w:rPr>
        <w:t xml:space="preserve"> m;</w:t>
      </w:r>
    </w:p>
    <w:p w:rsidR="00CF4E56" w:rsidRDefault="00F50472">
      <w:pPr>
        <w:rPr>
          <w:rFonts w:ascii="Consolas" w:eastAsia="Consolas" w:hAnsi="Consolas" w:cs="Consolas"/>
          <w:sz w:val="19"/>
          <w:szCs w:val="19"/>
        </w:rPr>
      </w:pPr>
      <w:r>
        <w:rPr>
          <w:rFonts w:ascii="Consolas" w:hAnsi="Consolas" w:cs="Consolas"/>
          <w:sz w:val="19"/>
          <w:szCs w:val="19"/>
        </w:rPr>
        <w:t>}</w:t>
      </w:r>
    </w:p>
    <w:p w:rsidR="00CF4E56" w:rsidRDefault="00F50472">
      <w:r>
        <w:rPr>
          <w:rFonts w:ascii="Consolas" w:hAnsi="Consolas" w:cs="Consolas"/>
          <w:sz w:val="19"/>
          <w:szCs w:val="19"/>
        </w:rPr>
        <w:t>}</w:t>
      </w:r>
    </w:p>
    <w:p w:rsidR="00CF4E56" w:rsidRDefault="00CF4E56"/>
    <w:p w:rsidR="00CF4E56" w:rsidRDefault="00F50472">
      <w:r>
        <w:t xml:space="preserve">La méthode </w:t>
      </w:r>
      <w:r>
        <w:rPr>
          <w:i/>
        </w:rPr>
        <w:t>lesDepartements</w:t>
      </w:r>
      <w:r>
        <w:t xml:space="preserve"> retourne la liste (sans doublon) des départements où sont implantés des médecins. Les méthodes surchargées </w:t>
      </w:r>
      <w:r>
        <w:rPr>
          <w:i/>
        </w:rPr>
        <w:t>lesMedecins</w:t>
      </w:r>
      <w:r>
        <w:t xml:space="preserve"> filtrent les médecins suivant le département ou le nom. La dernière méthode permet de créer un nouveau médecin en surchargeant la « fabrique » </w:t>
      </w:r>
      <w:r>
        <w:rPr>
          <w:i/>
        </w:rPr>
        <w:t>static</w:t>
      </w:r>
      <w:r>
        <w:t xml:space="preserve"> générée par le framework ; nous créons ce nouveau médecin sans passer le numéro.</w:t>
      </w:r>
    </w:p>
    <w:p w:rsidR="00CF4E56" w:rsidRDefault="00CF4E56"/>
    <w:p w:rsidR="00CF4E56" w:rsidRDefault="00F50472">
      <w:r>
        <w:t>Le test se fait plutôt en utilisant le débogage après appel dans le Main :</w:t>
      </w:r>
    </w:p>
    <w:p w:rsidR="00CF4E56" w:rsidRDefault="00CF4E56"/>
    <w:p w:rsidR="00CF4E56" w:rsidRDefault="00CA4EF6">
      <w:r>
        <w:rPr>
          <w:noProof/>
          <w:lang w:eastAsia="fr-FR"/>
        </w:rPr>
        <w:drawing>
          <wp:inline distT="0" distB="0" distL="0" distR="0">
            <wp:extent cx="5762625" cy="2838450"/>
            <wp:effectExtent l="0" t="0" r="952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2838450"/>
                    </a:xfrm>
                    <a:prstGeom prst="rect">
                      <a:avLst/>
                    </a:prstGeom>
                    <a:solidFill>
                      <a:srgbClr val="FFFFFF"/>
                    </a:solidFill>
                    <a:ln>
                      <a:noFill/>
                    </a:ln>
                  </pic:spPr>
                </pic:pic>
              </a:graphicData>
            </a:graphic>
          </wp:inline>
        </w:drawing>
      </w:r>
    </w:p>
    <w:p w:rsidR="00CF4E56" w:rsidRDefault="00F50472">
      <w:pPr>
        <w:pStyle w:val="Titre3"/>
        <w:keepNext/>
        <w:numPr>
          <w:ilvl w:val="2"/>
          <w:numId w:val="2"/>
        </w:numPr>
        <w:tabs>
          <w:tab w:val="left" w:pos="0"/>
        </w:tabs>
        <w:spacing w:before="200"/>
      </w:pPr>
      <w:bookmarkStart w:id="11" w:name="__RefHeading__20050_1443249659"/>
      <w:bookmarkEnd w:id="11"/>
      <w:r>
        <w:tab/>
      </w:r>
      <w:r>
        <w:tab/>
        <w:t>1.d.2 Les méthodes d’extension</w:t>
      </w:r>
    </w:p>
    <w:p w:rsidR="00CF4E56" w:rsidRDefault="00CF4E56"/>
    <w:p w:rsidR="00CF4E56" w:rsidRDefault="00F50472">
      <w:r>
        <w:t xml:space="preserve">Depuis le framework 3.5, il est possible d’enrichir les services d’une </w:t>
      </w:r>
      <w:r>
        <w:rPr>
          <w:b/>
          <w:i/>
        </w:rPr>
        <w:t>classe existante</w:t>
      </w:r>
      <w:r>
        <w:t xml:space="preserve"> (du framework ou métier). Ainsi, on peut ajouter des méthodes à la classe </w:t>
      </w:r>
      <w:r>
        <w:rPr>
          <w:i/>
        </w:rPr>
        <w:t>String</w:t>
      </w:r>
      <w:r>
        <w:t xml:space="preserve"> ou </w:t>
      </w:r>
      <w:r>
        <w:rPr>
          <w:i/>
        </w:rPr>
        <w:t>int</w:t>
      </w:r>
      <w:r>
        <w:t xml:space="preserve"> en respectant un mécanisme et une syntaxe appropriée. Les méthodes ainsi « ajoutées » sont les méthodes d’extension. La « durée de vie » de ces méthodes étant liée –bien sûr- à la déclaration de ces extensions (une classe n’est </w:t>
      </w:r>
      <w:r>
        <w:rPr>
          <w:i/>
        </w:rPr>
        <w:t>étendue</w:t>
      </w:r>
      <w:r>
        <w:t xml:space="preserve"> que le temps d’utilisation du projet dans lequel cette extension a été définie). </w:t>
      </w:r>
    </w:p>
    <w:p w:rsidR="00CF4E56" w:rsidRDefault="00F50472">
      <w:r>
        <w:t>Nous allons illustrer cette technique en ajoutant une méthode d’ajout et de sauvegarde pour la classe du framework</w:t>
      </w:r>
      <w:r>
        <w:rPr>
          <w:i/>
        </w:rPr>
        <w:t>EntityObject</w:t>
      </w:r>
      <w:r>
        <w:t xml:space="preserve"> dont héritent toutes les classes de mapping.</w:t>
      </w:r>
    </w:p>
    <w:p w:rsidR="00CF4E56" w:rsidRDefault="00F50472">
      <w:pPr>
        <w:rPr>
          <w:rFonts w:ascii="Consolas" w:hAnsi="Consolas" w:cs="Consolas"/>
          <w:color w:val="0000FF"/>
          <w:sz w:val="19"/>
          <w:szCs w:val="19"/>
        </w:rPr>
      </w:pPr>
      <w:r>
        <w:t>Ajoutons une nouvelle classe au projet DAO_GSB :</w:t>
      </w:r>
    </w:p>
    <w:p w:rsidR="00CF4E56" w:rsidRDefault="00CF4E56">
      <w:pPr>
        <w:rPr>
          <w:rFonts w:ascii="Consolas" w:hAnsi="Consolas" w:cs="Consolas"/>
          <w:color w:val="0000FF"/>
          <w:sz w:val="19"/>
          <w:szCs w:val="19"/>
        </w:rPr>
      </w:pP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publicstaticclass</w:t>
      </w:r>
      <w:r>
        <w:rPr>
          <w:rFonts w:ascii="Consolas" w:hAnsi="Consolas" w:cs="Consolas"/>
          <w:color w:val="2B91AF"/>
          <w:sz w:val="19"/>
          <w:szCs w:val="19"/>
          <w:lang w:val="en-US"/>
        </w:rPr>
        <w:t>ExtendEntityObject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publicstaticvoid</w:t>
      </w:r>
      <w:r>
        <w:rPr>
          <w:rFonts w:ascii="Consolas" w:hAnsi="Consolas" w:cs="Consolas"/>
          <w:sz w:val="19"/>
          <w:szCs w:val="19"/>
          <w:lang w:val="en-US"/>
        </w:rPr>
        <w:t>ajouter(</w:t>
      </w:r>
      <w:r>
        <w:rPr>
          <w:rFonts w:ascii="Consolas" w:hAnsi="Consolas" w:cs="Consolas"/>
          <w:color w:val="0000FF"/>
          <w:sz w:val="19"/>
          <w:szCs w:val="19"/>
          <w:lang w:val="en-US"/>
        </w:rPr>
        <w:t>this</w:t>
      </w:r>
      <w:r>
        <w:rPr>
          <w:rFonts w:ascii="Consolas" w:hAnsi="Consolas" w:cs="Consolas"/>
          <w:color w:val="2B91AF"/>
          <w:sz w:val="19"/>
          <w:szCs w:val="19"/>
          <w:lang w:val="en-US"/>
        </w:rPr>
        <w:t>EntityObject</w:t>
      </w:r>
      <w:r>
        <w:rPr>
          <w:rFonts w:ascii="Consolas" w:hAnsi="Consolas" w:cs="Consolas"/>
          <w:sz w:val="19"/>
          <w:szCs w:val="19"/>
          <w:lang w:val="en-US"/>
        </w:rPr>
        <w:t xml:space="preserve"> entity)</w:t>
      </w:r>
    </w:p>
    <w:p w:rsidR="00CF4E56" w:rsidRDefault="00F50472">
      <w:pPr>
        <w:rPr>
          <w:rFonts w:ascii="Consolas" w:eastAsia="Consolas" w:hAnsi="Consolas" w:cs="Consolas"/>
          <w:sz w:val="19"/>
          <w:szCs w:val="19"/>
        </w:rPr>
      </w:pPr>
      <w:r>
        <w:rPr>
          <w:rFonts w:ascii="Consolas" w:hAnsi="Consolas" w:cs="Consolas"/>
          <w:sz w:val="19"/>
          <w:szCs w:val="19"/>
        </w:rPr>
        <w:t>{</w:t>
      </w:r>
    </w:p>
    <w:p w:rsidR="00CF4E56" w:rsidRDefault="00F50472">
      <w:pPr>
        <w:rPr>
          <w:rFonts w:ascii="Consolas" w:eastAsia="Consolas" w:hAnsi="Consolas" w:cs="Consolas"/>
          <w:sz w:val="19"/>
          <w:szCs w:val="19"/>
        </w:rPr>
      </w:pPr>
      <w:r>
        <w:rPr>
          <w:rFonts w:ascii="Consolas" w:hAnsi="Consolas" w:cs="Consolas"/>
          <w:color w:val="2B91AF"/>
          <w:sz w:val="19"/>
          <w:szCs w:val="19"/>
        </w:rPr>
        <w:t>bdMedecinsEntities</w:t>
      </w:r>
      <w:r>
        <w:rPr>
          <w:rFonts w:ascii="Consolas" w:hAnsi="Consolas" w:cs="Consolas"/>
          <w:sz w:val="19"/>
          <w:szCs w:val="19"/>
        </w:rPr>
        <w:t xml:space="preserve"> contexte = </w:t>
      </w:r>
      <w:r>
        <w:rPr>
          <w:rFonts w:ascii="Consolas" w:hAnsi="Consolas" w:cs="Consolas"/>
          <w:color w:val="2B91AF"/>
          <w:sz w:val="19"/>
          <w:szCs w:val="19"/>
        </w:rPr>
        <w:t>Contexte</w:t>
      </w:r>
      <w:r>
        <w:rPr>
          <w:rFonts w:ascii="Consolas" w:hAnsi="Consolas" w:cs="Consolas"/>
          <w:sz w:val="19"/>
          <w:szCs w:val="19"/>
        </w:rPr>
        <w:t>.getContexte();</w:t>
      </w:r>
    </w:p>
    <w:p w:rsidR="00CF4E56" w:rsidRDefault="00F50472">
      <w:pPr>
        <w:rPr>
          <w:rFonts w:ascii="Consolas" w:eastAsia="Consolas" w:hAnsi="Consolas" w:cs="Consolas"/>
          <w:sz w:val="19"/>
          <w:szCs w:val="19"/>
        </w:rPr>
      </w:pPr>
      <w:r>
        <w:rPr>
          <w:rFonts w:ascii="Consolas" w:hAnsi="Consolas" w:cs="Consolas"/>
          <w:sz w:val="19"/>
          <w:szCs w:val="19"/>
        </w:rPr>
        <w:t>contexte.AddObject(entity.GetType().Name, entity);</w:t>
      </w:r>
    </w:p>
    <w:p w:rsidR="00CF4E56" w:rsidRDefault="00F50472">
      <w:pPr>
        <w:rPr>
          <w:rFonts w:ascii="Consolas" w:eastAsia="Consolas" w:hAnsi="Consolas" w:cs="Consolas"/>
          <w:sz w:val="19"/>
          <w:szCs w:val="19"/>
        </w:rPr>
      </w:pPr>
      <w:r>
        <w:rPr>
          <w:rFonts w:ascii="Consolas" w:hAnsi="Consolas" w:cs="Consolas"/>
          <w:sz w:val="19"/>
          <w:szCs w:val="19"/>
        </w:rPr>
        <w:t>contexte.SaveChanges();</w:t>
      </w:r>
    </w:p>
    <w:p w:rsidR="00CF4E56" w:rsidRDefault="00F50472">
      <w:pPr>
        <w:rPr>
          <w:rFonts w:ascii="Consolas" w:eastAsia="Consolas" w:hAnsi="Consolas" w:cs="Consolas"/>
          <w:sz w:val="19"/>
          <w:szCs w:val="19"/>
        </w:rPr>
      </w:pPr>
      <w:r>
        <w:rPr>
          <w:rFonts w:ascii="Consolas" w:hAnsi="Consolas" w:cs="Consolas"/>
          <w:sz w:val="19"/>
          <w:szCs w:val="19"/>
        </w:rPr>
        <w:t>}</w:t>
      </w:r>
    </w:p>
    <w:p w:rsidR="00CF4E56" w:rsidRDefault="00F50472">
      <w:r>
        <w:rPr>
          <w:rFonts w:ascii="Consolas" w:hAnsi="Consolas" w:cs="Consolas"/>
          <w:sz w:val="19"/>
          <w:szCs w:val="19"/>
        </w:rPr>
        <w:t>}</w:t>
      </w:r>
    </w:p>
    <w:p w:rsidR="00CF4E56" w:rsidRDefault="00CF4E56"/>
    <w:p w:rsidR="00130A23" w:rsidRDefault="00130A23">
      <w:pPr>
        <w:rPr>
          <w:ins w:id="12" w:author="Patrice" w:date="2012-10-06T13:06:00Z"/>
        </w:rPr>
      </w:pPr>
    </w:p>
    <w:p w:rsidR="00130A23" w:rsidRDefault="00130A23">
      <w:pPr>
        <w:rPr>
          <w:ins w:id="13" w:author="Patrice" w:date="2012-10-06T13:06:00Z"/>
        </w:rPr>
      </w:pPr>
    </w:p>
    <w:p w:rsidR="00CF4E56" w:rsidRDefault="00F50472">
      <w:r>
        <w:t>Remarques générales sur les méthodes d’extension :</w:t>
      </w:r>
    </w:p>
    <w:p w:rsidR="00CF4E56" w:rsidRDefault="00F50472">
      <w:pPr>
        <w:numPr>
          <w:ilvl w:val="0"/>
          <w:numId w:val="19"/>
        </w:numPr>
      </w:pPr>
      <w:r>
        <w:lastRenderedPageBreak/>
        <w:t xml:space="preserve">La classe qui fournit une méthode d’extension doit être </w:t>
      </w:r>
      <w:r>
        <w:rPr>
          <w:i/>
        </w:rPr>
        <w:t>static</w:t>
      </w:r>
    </w:p>
    <w:p w:rsidR="00CF4E56" w:rsidRDefault="00F50472">
      <w:pPr>
        <w:numPr>
          <w:ilvl w:val="0"/>
          <w:numId w:val="19"/>
        </w:numPr>
      </w:pPr>
      <w:r>
        <w:t xml:space="preserve">La  méthode doit être aussi déclarée </w:t>
      </w:r>
      <w:r>
        <w:rPr>
          <w:i/>
        </w:rPr>
        <w:t>static</w:t>
      </w:r>
    </w:p>
    <w:p w:rsidR="00CF4E56" w:rsidRDefault="00F50472">
      <w:pPr>
        <w:numPr>
          <w:ilvl w:val="0"/>
          <w:numId w:val="19"/>
        </w:numPr>
      </w:pPr>
      <w:r>
        <w:t xml:space="preserve">La  méthode d’extension doit avoir comme premier paramètre un paramètre du type de la classe à « étendre » précédé du mot </w:t>
      </w:r>
      <w:r>
        <w:rPr>
          <w:b/>
          <w:i/>
        </w:rPr>
        <w:t>this</w:t>
      </w:r>
    </w:p>
    <w:p w:rsidR="00CF4E56" w:rsidRDefault="00F50472">
      <w:pPr>
        <w:numPr>
          <w:ilvl w:val="0"/>
          <w:numId w:val="19"/>
        </w:numPr>
      </w:pPr>
      <w:r>
        <w:t>Une même classe peut proposer plusieurs méthodes d’extension d’une même classe ou de plusieurs classes</w:t>
      </w:r>
    </w:p>
    <w:p w:rsidR="00CF4E56" w:rsidRDefault="00F50472">
      <w:pPr>
        <w:numPr>
          <w:ilvl w:val="0"/>
          <w:numId w:val="19"/>
        </w:numPr>
      </w:pPr>
      <w:r>
        <w:t>L’utilisateur de cette méthode doit –bien sûr- inclure cette classe dans son projet.</w:t>
      </w:r>
    </w:p>
    <w:p w:rsidR="00CF4E56" w:rsidRDefault="00CF4E56"/>
    <w:p w:rsidR="00CF4E56" w:rsidRDefault="00F50472">
      <w:r>
        <w:t>Notre méthode d’extension ne fait qu’ajouter et sauvegarder un objet dans le contexte.</w:t>
      </w:r>
    </w:p>
    <w:p w:rsidR="00CF4E56" w:rsidRDefault="00CF4E56"/>
    <w:p w:rsidR="00CF4E56" w:rsidRDefault="00F50472">
      <w:r>
        <w:t>Remarques sur le code :</w:t>
      </w:r>
    </w:p>
    <w:p w:rsidR="00CF4E56" w:rsidRDefault="00F50472">
      <w:pPr>
        <w:numPr>
          <w:ilvl w:val="0"/>
          <w:numId w:val="7"/>
        </w:numPr>
      </w:pPr>
      <w:r>
        <w:t>La première instruction récupère le contexte</w:t>
      </w:r>
    </w:p>
    <w:p w:rsidR="00CF4E56" w:rsidRDefault="00F50472">
      <w:pPr>
        <w:numPr>
          <w:ilvl w:val="0"/>
          <w:numId w:val="7"/>
        </w:numPr>
      </w:pPr>
      <w:r>
        <w:t xml:space="preserve">La seconde ajoute l’objet au contexte. Il y a (au moins) deux méthodes pour ajouter un objet au contexte. Soit nous appelons la méthode AddObject à partir de la propriété </w:t>
      </w:r>
      <w:r>
        <w:rPr>
          <w:i/>
        </w:rPr>
        <w:t>medecin</w:t>
      </w:r>
      <w:r>
        <w:t xml:space="preserve"> du contexte : </w:t>
      </w:r>
      <w:r>
        <w:rPr>
          <w:rFonts w:ascii="Consolas" w:hAnsi="Consolas" w:cs="Consolas"/>
          <w:sz w:val="19"/>
          <w:szCs w:val="19"/>
        </w:rPr>
        <w:t xml:space="preserve">contexte.medecin.AddObject(entity), </w:t>
      </w:r>
      <w:r>
        <w:t xml:space="preserve">soit nous procédons comme montré dans le code en demandant au contexte </w:t>
      </w:r>
      <w:r>
        <w:rPr>
          <w:i/>
        </w:rPr>
        <w:t>d’inférer</w:t>
      </w:r>
      <w:r>
        <w:t xml:space="preserve"> sur le type. L’avantage de cette deuxième solution est qu’elle est générique et utilisable pour toute classe (héritant d’</w:t>
      </w:r>
      <w:r>
        <w:rPr>
          <w:i/>
        </w:rPr>
        <w:t>EntityObject</w:t>
      </w:r>
      <w:r>
        <w:t>)</w:t>
      </w:r>
    </w:p>
    <w:p w:rsidR="00CF4E56" w:rsidRDefault="00F50472">
      <w:pPr>
        <w:numPr>
          <w:ilvl w:val="0"/>
          <w:numId w:val="7"/>
        </w:numPr>
      </w:pPr>
      <w:r>
        <w:t>La dernière instruction sauvegarde en base.</w:t>
      </w:r>
    </w:p>
    <w:p w:rsidR="00CF4E56" w:rsidRDefault="00CF4E56"/>
    <w:p w:rsidR="00CF4E56" w:rsidRDefault="00F50472">
      <w:r>
        <w:t xml:space="preserve">Notre partie d’accès aux données est terminée. </w:t>
      </w:r>
    </w:p>
    <w:p w:rsidR="00CF4E56" w:rsidRDefault="00F50472">
      <w:r>
        <w:t>Dans le Main du projet de test, nous pouvons écrire :</w:t>
      </w:r>
    </w:p>
    <w:p w:rsidR="00CF4E56" w:rsidRDefault="00CF4E56"/>
    <w:p w:rsidR="00CF4E56" w:rsidRDefault="00F50472">
      <w:pPr>
        <w:rPr>
          <w:rFonts w:ascii="Consolas" w:hAnsi="Consolas" w:cs="Consolas"/>
          <w:sz w:val="19"/>
          <w:szCs w:val="19"/>
          <w:lang w:val="en-US"/>
        </w:rPr>
      </w:pPr>
      <w:r>
        <w:rPr>
          <w:rFonts w:ascii="Consolas" w:hAnsi="Consolas" w:cs="Consolas"/>
          <w:color w:val="2B91AF"/>
          <w:sz w:val="19"/>
          <w:szCs w:val="19"/>
          <w:lang w:val="en-US"/>
        </w:rPr>
        <w:t>medecin</w:t>
      </w:r>
      <w:r>
        <w:rPr>
          <w:rFonts w:ascii="Consolas" w:hAnsi="Consolas" w:cs="Consolas"/>
          <w:sz w:val="19"/>
          <w:szCs w:val="19"/>
          <w:lang w:val="en-US"/>
        </w:rPr>
        <w:t xml:space="preserve"> m = </w:t>
      </w:r>
      <w:r>
        <w:rPr>
          <w:rFonts w:ascii="Consolas" w:hAnsi="Consolas" w:cs="Consolas"/>
          <w:color w:val="2B91AF"/>
          <w:sz w:val="19"/>
          <w:szCs w:val="19"/>
          <w:lang w:val="en-US"/>
        </w:rPr>
        <w:t>medecin</w:t>
      </w:r>
      <w:r>
        <w:rPr>
          <w:rFonts w:ascii="Consolas" w:hAnsi="Consolas" w:cs="Consolas"/>
          <w:sz w:val="19"/>
          <w:szCs w:val="19"/>
          <w:lang w:val="en-US"/>
        </w:rPr>
        <w:t>.Createmedecin(</w:t>
      </w:r>
      <w:r>
        <w:rPr>
          <w:rFonts w:ascii="Consolas" w:hAnsi="Consolas" w:cs="Consolas"/>
          <w:color w:val="A31515"/>
          <w:sz w:val="19"/>
          <w:szCs w:val="19"/>
          <w:lang w:val="en-US"/>
        </w:rPr>
        <w:t>"Janus"</w:t>
      </w:r>
      <w:r>
        <w:rPr>
          <w:rFonts w:ascii="Consolas" w:hAnsi="Consolas" w:cs="Consolas"/>
          <w:sz w:val="19"/>
          <w:szCs w:val="19"/>
          <w:lang w:val="en-US"/>
        </w:rPr>
        <w:t xml:space="preserve">, </w:t>
      </w:r>
      <w:r>
        <w:rPr>
          <w:rFonts w:ascii="Consolas" w:hAnsi="Consolas" w:cs="Consolas"/>
          <w:color w:val="A31515"/>
          <w:sz w:val="19"/>
          <w:szCs w:val="19"/>
          <w:lang w:val="en-US"/>
        </w:rPr>
        <w:t>"Gilles"</w:t>
      </w:r>
      <w:r>
        <w:rPr>
          <w:rFonts w:ascii="Consolas" w:hAnsi="Consolas" w:cs="Consolas"/>
          <w:sz w:val="19"/>
          <w:szCs w:val="19"/>
          <w:lang w:val="en-US"/>
        </w:rPr>
        <w:t xml:space="preserve">, </w:t>
      </w:r>
      <w:r>
        <w:rPr>
          <w:rFonts w:ascii="Consolas" w:hAnsi="Consolas" w:cs="Consolas"/>
          <w:color w:val="A31515"/>
          <w:sz w:val="19"/>
          <w:szCs w:val="19"/>
          <w:lang w:val="en-US"/>
        </w:rPr>
        <w:t>"23, rue Petit"</w:t>
      </w:r>
      <w:r>
        <w:rPr>
          <w:rFonts w:ascii="Consolas" w:hAnsi="Consolas" w:cs="Consolas"/>
          <w:sz w:val="19"/>
          <w:szCs w:val="19"/>
          <w:lang w:val="en-US"/>
        </w:rPr>
        <w:t>,</w:t>
      </w:r>
    </w:p>
    <w:p w:rsidR="00CF4E56" w:rsidRDefault="00F50472">
      <w:pPr>
        <w:rPr>
          <w:rFonts w:ascii="Consolas" w:hAnsi="Consolas" w:cs="Consolas"/>
          <w:sz w:val="19"/>
          <w:szCs w:val="19"/>
        </w:rPr>
      </w:pPr>
      <w:r>
        <w:rPr>
          <w:rFonts w:ascii="Consolas" w:hAnsi="Consolas" w:cs="Consolas"/>
          <w:sz w:val="19"/>
          <w:szCs w:val="19"/>
          <w:lang w:val="en-US"/>
        </w:rPr>
        <w:tab/>
      </w:r>
      <w:r>
        <w:rPr>
          <w:rFonts w:ascii="Consolas" w:hAnsi="Consolas" w:cs="Consolas"/>
          <w:sz w:val="19"/>
          <w:szCs w:val="19"/>
          <w:lang w:val="en-US"/>
        </w:rPr>
        <w:tab/>
      </w:r>
      <w:r>
        <w:rPr>
          <w:rFonts w:ascii="Consolas" w:hAnsi="Consolas" w:cs="Consolas"/>
          <w:color w:val="A31515"/>
          <w:sz w:val="19"/>
          <w:szCs w:val="19"/>
        </w:rPr>
        <w:t>"0565987898"</w:t>
      </w:r>
      <w:r>
        <w:rPr>
          <w:rFonts w:ascii="Consolas" w:hAnsi="Consolas" w:cs="Consolas"/>
          <w:sz w:val="19"/>
          <w:szCs w:val="19"/>
        </w:rPr>
        <w:t xml:space="preserve">, </w:t>
      </w:r>
      <w:r>
        <w:rPr>
          <w:rFonts w:ascii="Consolas" w:hAnsi="Consolas" w:cs="Consolas"/>
          <w:color w:val="A31515"/>
          <w:sz w:val="19"/>
          <w:szCs w:val="19"/>
        </w:rPr>
        <w:t>"Paris 75000"</w:t>
      </w:r>
      <w:r>
        <w:rPr>
          <w:rFonts w:ascii="Consolas" w:hAnsi="Consolas" w:cs="Consolas"/>
          <w:sz w:val="19"/>
          <w:szCs w:val="19"/>
        </w:rPr>
        <w:t xml:space="preserve">, </w:t>
      </w:r>
      <w:r>
        <w:rPr>
          <w:rFonts w:ascii="Consolas" w:hAnsi="Consolas" w:cs="Consolas"/>
          <w:color w:val="A31515"/>
          <w:sz w:val="19"/>
          <w:szCs w:val="19"/>
        </w:rPr>
        <w:t>"sports"</w:t>
      </w:r>
      <w:r>
        <w:rPr>
          <w:rFonts w:ascii="Consolas" w:hAnsi="Consolas" w:cs="Consolas"/>
          <w:sz w:val="19"/>
          <w:szCs w:val="19"/>
        </w:rPr>
        <w:t>, 75);</w:t>
      </w:r>
    </w:p>
    <w:p w:rsidR="00CF4E56" w:rsidRDefault="00F50472">
      <w:pPr>
        <w:rPr>
          <w:rFonts w:ascii="Consolas" w:hAnsi="Consolas" w:cs="Consolas"/>
          <w:sz w:val="19"/>
          <w:szCs w:val="19"/>
        </w:rPr>
      </w:pPr>
      <w:r>
        <w:rPr>
          <w:rFonts w:ascii="Consolas" w:hAnsi="Consolas" w:cs="Consolas"/>
          <w:sz w:val="19"/>
          <w:szCs w:val="19"/>
        </w:rPr>
        <w:t>m.ajouter();</w:t>
      </w:r>
    </w:p>
    <w:p w:rsidR="00CF4E56" w:rsidRDefault="00CF4E56">
      <w:pPr>
        <w:rPr>
          <w:rFonts w:ascii="Consolas" w:hAnsi="Consolas" w:cs="Consolas"/>
          <w:sz w:val="19"/>
          <w:szCs w:val="19"/>
        </w:rPr>
      </w:pPr>
    </w:p>
    <w:p w:rsidR="00CF4E56" w:rsidRDefault="00F50472">
      <w:pPr>
        <w:pStyle w:val="Titre2"/>
        <w:keepNext/>
        <w:numPr>
          <w:ilvl w:val="0"/>
          <w:numId w:val="4"/>
        </w:numPr>
        <w:spacing w:before="200" w:after="0"/>
        <w:jc w:val="center"/>
      </w:pPr>
      <w:bookmarkStart w:id="14" w:name="__RefHeading__23935_433681474"/>
      <w:bookmarkStart w:id="15" w:name="__RefHeading__20052_1443249659"/>
      <w:bookmarkEnd w:id="14"/>
      <w:bookmarkEnd w:id="15"/>
      <w:r>
        <w:t>Création d’un service</w:t>
      </w:r>
    </w:p>
    <w:p w:rsidR="00CF4E56" w:rsidRDefault="00CF4E56"/>
    <w:p w:rsidR="00CF4E56" w:rsidRDefault="00F50472">
      <w:r>
        <w:t>Un service est un programme qui permet de faire communiquer deux applications. Lorsque ce service utilise le protocole http, on parle de service web.</w:t>
      </w:r>
    </w:p>
    <w:p w:rsidR="00CF4E56" w:rsidRDefault="00F50472">
      <w:r>
        <w:t xml:space="preserve">Un service a besoin d’un </w:t>
      </w:r>
      <w:r>
        <w:rPr>
          <w:i/>
        </w:rPr>
        <w:t>fournisseur</w:t>
      </w:r>
      <w:r>
        <w:t xml:space="preserve"> de services(application qui héberge ce service) et d’applications clientes qui vont </w:t>
      </w:r>
      <w:r>
        <w:rPr>
          <w:i/>
        </w:rPr>
        <w:t>consommer</w:t>
      </w:r>
      <w:r>
        <w:t xml:space="preserve"> ce service.</w:t>
      </w:r>
    </w:p>
    <w:p w:rsidR="00CF4E56" w:rsidRDefault="00F50472">
      <w:r>
        <w:t>L’application « Vélib »</w:t>
      </w:r>
      <w:r>
        <w:rPr>
          <w:rStyle w:val="Appelnotedebasdep"/>
        </w:rPr>
        <w:footnoteReference w:id="4"/>
      </w:r>
      <w:hyperlink r:id="rId25" w:history="1"/>
    </w:p>
    <w:p w:rsidR="00CF4E56" w:rsidRDefault="00F50472">
      <w:pPr>
        <w:rPr>
          <w:rFonts w:eastAsia="Arial"/>
        </w:rPr>
      </w:pPr>
      <w:r>
        <w:t>présentait la consommation d’un service (REST).</w:t>
      </w:r>
    </w:p>
    <w:p w:rsidR="00CF4E56" w:rsidRDefault="00CF4E56"/>
    <w:p w:rsidR="00CF4E56" w:rsidRDefault="00F50472">
      <w:r>
        <w:t>Dans notre cas, nous allons passer de l’autre côté, côté fournisseur.</w:t>
      </w:r>
    </w:p>
    <w:p w:rsidR="00CF4E56" w:rsidRDefault="00CF4E56"/>
    <w:p w:rsidR="00CF4E56" w:rsidRDefault="00F50472">
      <w:r>
        <w:t>Nous allons utiliser WCF (Windows Communication Foundation) qui est la technologie qui remplace les échanges d’objet COM, DCOM.</w:t>
      </w:r>
    </w:p>
    <w:p w:rsidR="00CF4E56" w:rsidRDefault="00CF4E56"/>
    <w:p w:rsidR="00CF4E56" w:rsidRDefault="00F50472">
      <w:r>
        <w:t>WCF a comme objectif de simplifier la configuration des échanges. De nombreuses ressources sur internet présentent cette technologie ; rappelons seulement l’essentiel qui est basé sur la définition de 3 éléments (A-B-C).</w:t>
      </w:r>
    </w:p>
    <w:p w:rsidR="00CF4E56" w:rsidRDefault="00CF4E56"/>
    <w:p w:rsidR="00CF4E56" w:rsidRDefault="00F50472">
      <w:pPr>
        <w:ind w:left="708"/>
      </w:pPr>
      <w:r>
        <w:t xml:space="preserve">A pour Adresse : à partir de quelle </w:t>
      </w:r>
      <w:r>
        <w:rPr>
          <w:i/>
        </w:rPr>
        <w:t>uri</w:t>
      </w:r>
      <w:r>
        <w:t xml:space="preserve"> peut-on accéder à la ou les ressources ?</w:t>
      </w:r>
    </w:p>
    <w:p w:rsidR="00CF4E56" w:rsidRDefault="00F50472">
      <w:pPr>
        <w:ind w:left="708"/>
      </w:pPr>
      <w:r>
        <w:t>B pour Binding : quelle communication entre les applications ? (http, tcp ou autre)</w:t>
      </w:r>
    </w:p>
    <w:p w:rsidR="00CF4E56" w:rsidRDefault="00F50472">
      <w:pPr>
        <w:ind w:left="708"/>
      </w:pPr>
      <w:r>
        <w:t>C pour contrat : quel sont les noms des services (méthodes) ?</w:t>
      </w:r>
    </w:p>
    <w:p w:rsidR="00CF4E56" w:rsidRDefault="00CF4E56"/>
    <w:p w:rsidR="00CF4E56" w:rsidRDefault="00F50472">
      <w:r>
        <w:t>Les 2 premiers éléments  doivent être décrits dans un fichier de configuration XML.</w:t>
      </w:r>
    </w:p>
    <w:p w:rsidR="00CF4E56" w:rsidRDefault="00CF4E56"/>
    <w:p w:rsidR="00CF4E56" w:rsidRDefault="00F50472">
      <w:r>
        <w:t>Nous présenterons deux types de service, un premier de type WCF (service WEB) et un second de type REST qui utilise une couche ODATA dédiée au service REST.</w:t>
      </w:r>
    </w:p>
    <w:p w:rsidR="00CF4E56" w:rsidRDefault="00CF4E56"/>
    <w:p w:rsidR="00CF4E56" w:rsidDel="00CA4EF6" w:rsidRDefault="00CF4E56">
      <w:pPr>
        <w:pStyle w:val="Titre3"/>
        <w:keepNext/>
        <w:numPr>
          <w:ilvl w:val="2"/>
          <w:numId w:val="2"/>
        </w:numPr>
        <w:tabs>
          <w:tab w:val="left" w:pos="0"/>
        </w:tabs>
        <w:spacing w:before="200"/>
        <w:rPr>
          <w:del w:id="16" w:author="Patrice" w:date="2012-10-06T13:03:00Z"/>
        </w:rPr>
      </w:pPr>
      <w:bookmarkStart w:id="17" w:name="__RefHeading__20054_1443249659"/>
      <w:bookmarkEnd w:id="17"/>
    </w:p>
    <w:p w:rsidR="00CF4E56" w:rsidDel="00CA4EF6" w:rsidRDefault="00CF4E56">
      <w:pPr>
        <w:pStyle w:val="Titre3"/>
        <w:keepNext/>
        <w:numPr>
          <w:ilvl w:val="2"/>
          <w:numId w:val="2"/>
        </w:numPr>
        <w:tabs>
          <w:tab w:val="left" w:pos="0"/>
        </w:tabs>
        <w:spacing w:before="200"/>
        <w:rPr>
          <w:del w:id="18" w:author="Patrice" w:date="2012-10-06T13:03:00Z"/>
        </w:rPr>
      </w:pPr>
    </w:p>
    <w:p w:rsidR="00CF4E56" w:rsidDel="00CA4EF6" w:rsidRDefault="00CF4E56">
      <w:pPr>
        <w:pStyle w:val="Titre3"/>
        <w:keepNext/>
        <w:numPr>
          <w:ilvl w:val="2"/>
          <w:numId w:val="2"/>
        </w:numPr>
        <w:tabs>
          <w:tab w:val="left" w:pos="0"/>
        </w:tabs>
        <w:spacing w:before="200"/>
        <w:rPr>
          <w:del w:id="19" w:author="Patrice" w:date="2012-10-06T13:03:00Z"/>
        </w:rPr>
      </w:pPr>
    </w:p>
    <w:p w:rsidR="00CF4E56" w:rsidRDefault="00CF4E56">
      <w:pPr>
        <w:pStyle w:val="Titre3"/>
        <w:keepNext/>
        <w:spacing w:before="200"/>
      </w:pPr>
    </w:p>
    <w:p w:rsidR="00CF4E56" w:rsidRDefault="00CF4E56"/>
    <w:p w:rsidR="00CF4E56" w:rsidRDefault="00CF4E56">
      <w:pPr>
        <w:pStyle w:val="Titre3"/>
        <w:keepNext/>
        <w:numPr>
          <w:ilvl w:val="2"/>
          <w:numId w:val="2"/>
        </w:numPr>
        <w:tabs>
          <w:tab w:val="left" w:pos="0"/>
        </w:tabs>
        <w:spacing w:before="200"/>
      </w:pPr>
    </w:p>
    <w:p w:rsidR="00CF4E56" w:rsidDel="00CA4EF6" w:rsidRDefault="00CF4E56">
      <w:pPr>
        <w:pStyle w:val="Titre3"/>
        <w:keepNext/>
        <w:spacing w:before="200"/>
        <w:rPr>
          <w:del w:id="20" w:author="Patrice" w:date="2012-10-06T13:04:00Z"/>
        </w:rPr>
      </w:pPr>
    </w:p>
    <w:p w:rsidR="00CF4E56" w:rsidDel="00130A23" w:rsidRDefault="00CF4E56">
      <w:pPr>
        <w:rPr>
          <w:del w:id="21" w:author="Patrice" w:date="2012-10-06T13:06:00Z"/>
        </w:rPr>
      </w:pPr>
    </w:p>
    <w:p w:rsidR="00CF4E56" w:rsidDel="00130A23" w:rsidRDefault="00CF4E56">
      <w:pPr>
        <w:rPr>
          <w:del w:id="22" w:author="Patrice" w:date="2012-10-06T13:06:00Z"/>
        </w:rPr>
      </w:pPr>
    </w:p>
    <w:p w:rsidR="00CF4E56" w:rsidRDefault="00F50472">
      <w:pPr>
        <w:pStyle w:val="Titre3"/>
        <w:keepNext/>
        <w:numPr>
          <w:ilvl w:val="2"/>
          <w:numId w:val="2"/>
        </w:numPr>
        <w:tabs>
          <w:tab w:val="left" w:pos="0"/>
        </w:tabs>
        <w:spacing w:before="200"/>
      </w:pPr>
      <w:r>
        <w:t>2.a Le projet WCF</w:t>
      </w:r>
    </w:p>
    <w:p w:rsidR="00CF4E56" w:rsidRDefault="00CF4E56"/>
    <w:p w:rsidR="00CF4E56" w:rsidRDefault="00F50472">
      <w:r>
        <w:t>Nous allons ajouter à notre solution un nouveau projet :</w:t>
      </w:r>
    </w:p>
    <w:p w:rsidR="00CF4E56" w:rsidRDefault="00CF4E56"/>
    <w:p w:rsidR="00CF4E56" w:rsidRDefault="00CA4EF6">
      <w:pPr>
        <w:jc w:val="center"/>
      </w:pPr>
      <w:r>
        <w:rPr>
          <w:noProof/>
          <w:lang w:eastAsia="fr-FR"/>
        </w:rPr>
        <w:drawing>
          <wp:inline distT="0" distB="0" distL="0" distR="0">
            <wp:extent cx="3867150" cy="2543175"/>
            <wp:effectExtent l="0" t="0" r="0"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67150" cy="2543175"/>
                    </a:xfrm>
                    <a:prstGeom prst="rect">
                      <a:avLst/>
                    </a:prstGeom>
                    <a:solidFill>
                      <a:srgbClr val="FFFFFF"/>
                    </a:solidFill>
                    <a:ln>
                      <a:noFill/>
                    </a:ln>
                  </pic:spPr>
                </pic:pic>
              </a:graphicData>
            </a:graphic>
          </wp:inline>
        </w:drawing>
      </w:r>
    </w:p>
    <w:p w:rsidR="00CF4E56" w:rsidRDefault="00CF4E56"/>
    <w:p w:rsidR="00CF4E56" w:rsidRDefault="00F50472">
      <w:r>
        <w:t xml:space="preserve">Ce projet va générer une dll qui sera utilisée par l’application qui hébergera notre service. C’est dans ce projet que nous allons définir le point C (contrat) évoqué, nommons ce service </w:t>
      </w:r>
      <w:r>
        <w:rPr>
          <w:b/>
          <w:i/>
        </w:rPr>
        <w:t>WcfService_GSB</w:t>
      </w:r>
      <w:r>
        <w:t>.</w:t>
      </w:r>
    </w:p>
    <w:p w:rsidR="00CF4E56" w:rsidRDefault="00CF4E56"/>
    <w:p w:rsidR="00CF4E56" w:rsidRDefault="00F50472">
      <w:r>
        <w:t xml:space="preserve">VS2010 propose un </w:t>
      </w:r>
      <w:r>
        <w:rPr>
          <w:i/>
        </w:rPr>
        <w:t>patron</w:t>
      </w:r>
      <w:r>
        <w:t xml:space="preserve"> pour l’application que nous allons en partie utiliser, le projet généré présente une classe interface et son implémentation :</w:t>
      </w:r>
    </w:p>
    <w:p w:rsidR="00CF4E56" w:rsidRDefault="00CF4E56"/>
    <w:p w:rsidR="00CF4E56" w:rsidRDefault="00CA4EF6">
      <w:pPr>
        <w:jc w:val="center"/>
      </w:pPr>
      <w:r>
        <w:rPr>
          <w:noProof/>
          <w:lang w:eastAsia="fr-FR"/>
        </w:rPr>
        <w:drawing>
          <wp:inline distT="0" distB="0" distL="0" distR="0">
            <wp:extent cx="1419225" cy="1000125"/>
            <wp:effectExtent l="0" t="0" r="9525"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9225" cy="1000125"/>
                    </a:xfrm>
                    <a:prstGeom prst="rect">
                      <a:avLst/>
                    </a:prstGeom>
                    <a:solidFill>
                      <a:srgbClr val="FFFFFF"/>
                    </a:solidFill>
                    <a:ln>
                      <a:noFill/>
                    </a:ln>
                  </pic:spPr>
                </pic:pic>
              </a:graphicData>
            </a:graphic>
          </wp:inline>
        </w:drawing>
      </w:r>
    </w:p>
    <w:p w:rsidR="00CF4E56" w:rsidRDefault="00F50472">
      <w:r>
        <w:t>La définition du contrat –point C- d’un service passe obligatoirement par une classe interface.</w:t>
      </w:r>
    </w:p>
    <w:p w:rsidR="00CF4E56" w:rsidRDefault="00F50472">
      <w:r>
        <w:t>Si on ouvre l’interface (</w:t>
      </w:r>
      <w:r>
        <w:rPr>
          <w:i/>
        </w:rPr>
        <w:t>IService1.cs</w:t>
      </w:r>
      <w:r>
        <w:t>) on trouve du code par défaut :</w:t>
      </w:r>
    </w:p>
    <w:p w:rsidR="00CF4E56" w:rsidRDefault="00CF4E56"/>
    <w:p w:rsidR="00CF4E56" w:rsidRDefault="00F50472">
      <w:r>
        <w:t>L’interface est décorée de l’attribut [</w:t>
      </w:r>
      <w:r>
        <w:rPr>
          <w:i/>
        </w:rPr>
        <w:t>ServiceContract</w:t>
      </w:r>
      <w:r>
        <w:t>], cet attribut est obligatoire pour définir un service. Chaque méthode est décorée par l’attribut [</w:t>
      </w:r>
      <w:r>
        <w:rPr>
          <w:i/>
        </w:rPr>
        <w:t>OperationContract</w:t>
      </w:r>
      <w:r>
        <w:t>] obligatoire également.</w:t>
      </w:r>
    </w:p>
    <w:p w:rsidR="00CF4E56" w:rsidRDefault="00F50472">
      <w:r>
        <w:t>Nous allons faire un peu le ménage dans le projet proposé.</w:t>
      </w:r>
    </w:p>
    <w:p w:rsidR="00CF4E56" w:rsidRDefault="00F50472">
      <w:pPr>
        <w:numPr>
          <w:ilvl w:val="0"/>
          <w:numId w:val="13"/>
        </w:numPr>
      </w:pPr>
      <w:r>
        <w:t xml:space="preserve">Supprimons le fichier </w:t>
      </w:r>
      <w:r>
        <w:rPr>
          <w:i/>
        </w:rPr>
        <w:t>App.config</w:t>
      </w:r>
    </w:p>
    <w:p w:rsidR="00CF4E56" w:rsidRDefault="00F50472">
      <w:pPr>
        <w:numPr>
          <w:ilvl w:val="0"/>
          <w:numId w:val="13"/>
        </w:numPr>
      </w:pPr>
      <w:r>
        <w:t>Ajoutons une référence vers le projet DAO_GSB</w:t>
      </w:r>
    </w:p>
    <w:p w:rsidR="00CF4E56" w:rsidRDefault="00F50472">
      <w:pPr>
        <w:numPr>
          <w:ilvl w:val="0"/>
          <w:numId w:val="13"/>
        </w:numPr>
      </w:pPr>
      <w:r>
        <w:t xml:space="preserve">Renommons l’interface IService1 qui devient </w:t>
      </w:r>
      <w:r>
        <w:rPr>
          <w:i/>
        </w:rPr>
        <w:t>IServiceMedecin</w:t>
      </w:r>
    </w:p>
    <w:p w:rsidR="00CF4E56" w:rsidRDefault="00F50472">
      <w:pPr>
        <w:numPr>
          <w:ilvl w:val="0"/>
          <w:numId w:val="13"/>
        </w:numPr>
      </w:pPr>
      <w:r>
        <w:t xml:space="preserve">Supprimons la classe </w:t>
      </w:r>
      <w:r>
        <w:rPr>
          <w:i/>
        </w:rPr>
        <w:t>CompositeType</w:t>
      </w:r>
      <w:r>
        <w:t xml:space="preserve">, qui était décorée </w:t>
      </w:r>
      <w:r>
        <w:rPr>
          <w:i/>
        </w:rPr>
        <w:t>DataContract</w:t>
      </w:r>
      <w:r>
        <w:t xml:space="preserve"> car nous pourrons directement utiliser la classe </w:t>
      </w:r>
      <w:r>
        <w:rPr>
          <w:i/>
        </w:rPr>
        <w:t>medecin</w:t>
      </w:r>
      <w:r>
        <w:t xml:space="preserve"> de notre projet d’accès aux données (VS2010 pose un attribut DataContract sur cette classe).</w:t>
      </w:r>
    </w:p>
    <w:p w:rsidR="00CF4E56" w:rsidRDefault="00CF4E56"/>
    <w:p w:rsidR="00CF4E56" w:rsidRDefault="00F50472">
      <w:r>
        <w:t>Nous obtenons un code très léger pour l’interface :</w:t>
      </w:r>
    </w:p>
    <w:p w:rsidR="00CF4E56" w:rsidRDefault="00CF4E56"/>
    <w:p w:rsidR="00CF4E56" w:rsidRDefault="00F50472">
      <w:pPr>
        <w:rPr>
          <w:rFonts w:ascii="Consolas" w:hAnsi="Consolas" w:cs="Consolas"/>
          <w:sz w:val="19"/>
          <w:szCs w:val="19"/>
          <w:lang w:val="en-US"/>
        </w:rPr>
      </w:pPr>
      <w:r>
        <w:rPr>
          <w:rFonts w:ascii="Consolas" w:hAnsi="Consolas" w:cs="Consolas"/>
          <w:color w:val="0000FF"/>
          <w:sz w:val="19"/>
          <w:szCs w:val="19"/>
          <w:lang w:val="en-US"/>
        </w:rPr>
        <w:t>namespace</w:t>
      </w:r>
      <w:r>
        <w:rPr>
          <w:rFonts w:ascii="Consolas" w:hAnsi="Consolas" w:cs="Consolas"/>
          <w:sz w:val="19"/>
          <w:szCs w:val="19"/>
          <w:lang w:val="en-US"/>
        </w:rPr>
        <w:t>WcfService_GSB</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r>
        <w:rPr>
          <w:rFonts w:ascii="Consolas" w:hAnsi="Consolas" w:cs="Consolas"/>
          <w:color w:val="2B91AF"/>
          <w:sz w:val="19"/>
          <w:szCs w:val="19"/>
          <w:lang w:val="en-US"/>
        </w:rPr>
        <w:t>ServiceContract</w:t>
      </w: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publicinterface</w:t>
      </w:r>
      <w:r>
        <w:rPr>
          <w:rFonts w:ascii="Consolas" w:hAnsi="Consolas" w:cs="Consolas"/>
          <w:color w:val="2B91AF"/>
          <w:sz w:val="19"/>
          <w:szCs w:val="19"/>
          <w:lang w:val="en-US"/>
        </w:rPr>
        <w:t>IServiceMedecin</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r>
        <w:rPr>
          <w:rFonts w:ascii="Consolas" w:hAnsi="Consolas" w:cs="Consolas"/>
          <w:color w:val="2B91AF"/>
          <w:sz w:val="19"/>
          <w:szCs w:val="19"/>
          <w:lang w:val="en-US"/>
        </w:rPr>
        <w:t>OperationContract</w:t>
      </w: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string</w:t>
      </w:r>
      <w:r>
        <w:rPr>
          <w:rFonts w:ascii="Consolas" w:hAnsi="Consolas" w:cs="Consolas"/>
          <w:sz w:val="19"/>
          <w:szCs w:val="19"/>
          <w:lang w:val="en-US"/>
        </w:rPr>
        <w:t>GetData(</w:t>
      </w:r>
      <w:r>
        <w:rPr>
          <w:rFonts w:ascii="Consolas" w:hAnsi="Consolas" w:cs="Consolas"/>
          <w:color w:val="0000FF"/>
          <w:sz w:val="19"/>
          <w:szCs w:val="19"/>
          <w:lang w:val="en-US"/>
        </w:rPr>
        <w:t>int</w:t>
      </w:r>
      <w:r>
        <w:rPr>
          <w:rFonts w:ascii="Consolas" w:hAnsi="Consolas" w:cs="Consolas"/>
          <w:sz w:val="19"/>
          <w:szCs w:val="19"/>
          <w:lang w:val="en-US"/>
        </w:rPr>
        <w:t xml:space="preserve"> value);</w:t>
      </w:r>
    </w:p>
    <w:p w:rsidR="00CF4E56" w:rsidRDefault="00F50472">
      <w:pPr>
        <w:rPr>
          <w:rFonts w:ascii="Consolas" w:hAnsi="Consolas" w:cs="Consolas"/>
          <w:sz w:val="19"/>
          <w:szCs w:val="19"/>
        </w:rPr>
      </w:pPr>
      <w:r>
        <w:rPr>
          <w:rFonts w:ascii="Consolas" w:hAnsi="Consolas" w:cs="Consolas"/>
          <w:sz w:val="19"/>
          <w:szCs w:val="19"/>
        </w:rPr>
        <w:t>}</w:t>
      </w:r>
    </w:p>
    <w:p w:rsidR="00CF4E56" w:rsidRDefault="00F50472">
      <w:pPr>
        <w:rPr>
          <w:rFonts w:ascii="Consolas" w:hAnsi="Consolas" w:cs="Consolas"/>
          <w:sz w:val="19"/>
          <w:szCs w:val="19"/>
        </w:rPr>
      </w:pPr>
      <w:r>
        <w:rPr>
          <w:rFonts w:ascii="Consolas" w:hAnsi="Consolas" w:cs="Consolas"/>
          <w:sz w:val="19"/>
          <w:szCs w:val="19"/>
        </w:rPr>
        <w:t>}</w:t>
      </w:r>
    </w:p>
    <w:p w:rsidR="00CF4E56" w:rsidRDefault="00CF4E56">
      <w:pPr>
        <w:rPr>
          <w:rFonts w:ascii="Consolas" w:hAnsi="Consolas" w:cs="Consolas"/>
          <w:sz w:val="19"/>
          <w:szCs w:val="19"/>
        </w:rPr>
      </w:pPr>
    </w:p>
    <w:p w:rsidR="00CF4E56" w:rsidRDefault="00F50472">
      <w:r>
        <w:lastRenderedPageBreak/>
        <w:t>Enfin, supprimons la classe d’implémentation (Service1) pour nous concentrer sur le seul contrat.</w:t>
      </w:r>
    </w:p>
    <w:p w:rsidR="00CF4E56" w:rsidRDefault="00F50472">
      <w:r>
        <w:t>Dans cette interface nous devons présenter les signatures des méthodes de notre service, bref que voulons-nous exposer ?</w:t>
      </w:r>
    </w:p>
    <w:p w:rsidR="00CF4E56" w:rsidRDefault="00F50472">
      <w:r>
        <w:t xml:space="preserve">Ajoutons au projet une référence à </w:t>
      </w:r>
      <w:r>
        <w:rPr>
          <w:i/>
        </w:rPr>
        <w:t>System.Data.Entity</w:t>
      </w:r>
      <w:r>
        <w:t>.</w:t>
      </w:r>
    </w:p>
    <w:p w:rsidR="00CF4E56" w:rsidRDefault="00F50472">
      <w:r>
        <w:t>Proposons les méthodes de notre service :</w:t>
      </w:r>
    </w:p>
    <w:p w:rsidR="00CF4E56" w:rsidRDefault="00CF4E56"/>
    <w:p w:rsidR="00CF4E56" w:rsidRDefault="00F50472">
      <w:pPr>
        <w:rPr>
          <w:rFonts w:ascii="Consolas" w:eastAsia="Consolas" w:hAnsi="Consolas" w:cs="Consolas"/>
          <w:sz w:val="19"/>
          <w:szCs w:val="19"/>
          <w:lang w:val="en-US"/>
        </w:rPr>
      </w:pPr>
      <w:r>
        <w:rPr>
          <w:rFonts w:ascii="Consolas" w:hAnsi="Consolas" w:cs="Consolas"/>
          <w:sz w:val="19"/>
          <w:szCs w:val="19"/>
          <w:lang w:val="en-US"/>
        </w:rPr>
        <w:t>[</w:t>
      </w:r>
      <w:r>
        <w:rPr>
          <w:rFonts w:ascii="Consolas" w:hAnsi="Consolas" w:cs="Consolas"/>
          <w:color w:val="2B91AF"/>
          <w:sz w:val="19"/>
          <w:szCs w:val="19"/>
          <w:lang w:val="en-US"/>
        </w:rPr>
        <w:t>ServiceContract</w:t>
      </w: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publicinterface</w:t>
      </w:r>
      <w:r>
        <w:rPr>
          <w:rFonts w:ascii="Consolas" w:hAnsi="Consolas" w:cs="Consolas"/>
          <w:color w:val="2B91AF"/>
          <w:sz w:val="19"/>
          <w:szCs w:val="19"/>
          <w:lang w:val="en-US"/>
        </w:rPr>
        <w:t>IServiceMedecin</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r>
        <w:rPr>
          <w:rFonts w:ascii="Consolas" w:hAnsi="Consolas" w:cs="Consolas"/>
          <w:color w:val="2B91AF"/>
          <w:sz w:val="19"/>
          <w:szCs w:val="19"/>
          <w:lang w:val="en-US"/>
        </w:rPr>
        <w:t>OperationContract</w:t>
      </w: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2B91AF"/>
          <w:sz w:val="19"/>
          <w:szCs w:val="19"/>
          <w:lang w:val="en-US"/>
        </w:rPr>
        <w:t>List</w:t>
      </w:r>
      <w:r>
        <w:rPr>
          <w:rFonts w:ascii="Consolas" w:hAnsi="Consolas" w:cs="Consolas"/>
          <w:sz w:val="19"/>
          <w:szCs w:val="19"/>
          <w:lang w:val="en-US"/>
        </w:rPr>
        <w:t>&lt;</w:t>
      </w:r>
      <w:r>
        <w:rPr>
          <w:rFonts w:ascii="Consolas" w:hAnsi="Consolas" w:cs="Consolas"/>
          <w:color w:val="2B91AF"/>
          <w:sz w:val="19"/>
          <w:szCs w:val="19"/>
          <w:lang w:val="en-US"/>
        </w:rPr>
        <w:t>medecin</w:t>
      </w:r>
      <w:r>
        <w:rPr>
          <w:rFonts w:ascii="Consolas" w:hAnsi="Consolas" w:cs="Consolas"/>
          <w:sz w:val="19"/>
          <w:szCs w:val="19"/>
          <w:lang w:val="en-US"/>
        </w:rPr>
        <w:t>&gt;getMedecinsParDep(</w:t>
      </w:r>
      <w:r>
        <w:rPr>
          <w:rFonts w:ascii="Consolas" w:hAnsi="Consolas" w:cs="Consolas"/>
          <w:color w:val="0000FF"/>
          <w:sz w:val="19"/>
          <w:szCs w:val="19"/>
          <w:lang w:val="en-US"/>
        </w:rPr>
        <w:t>int</w:t>
      </w:r>
      <w:r>
        <w:rPr>
          <w:rFonts w:ascii="Consolas" w:hAnsi="Consolas" w:cs="Consolas"/>
          <w:sz w:val="19"/>
          <w:szCs w:val="19"/>
          <w:lang w:val="en-US"/>
        </w:rPr>
        <w:t>numDepartement);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r>
        <w:rPr>
          <w:rFonts w:ascii="Consolas" w:hAnsi="Consolas" w:cs="Consolas"/>
          <w:color w:val="2B91AF"/>
          <w:sz w:val="19"/>
          <w:szCs w:val="19"/>
          <w:lang w:val="en-US"/>
        </w:rPr>
        <w:t>OperationContract</w:t>
      </w: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2B91AF"/>
          <w:sz w:val="19"/>
          <w:szCs w:val="19"/>
          <w:lang w:val="en-US"/>
        </w:rPr>
        <w:t>List</w:t>
      </w:r>
      <w:r>
        <w:rPr>
          <w:rFonts w:ascii="Consolas" w:hAnsi="Consolas" w:cs="Consolas"/>
          <w:sz w:val="19"/>
          <w:szCs w:val="19"/>
          <w:lang w:val="en-US"/>
        </w:rPr>
        <w:t>&lt;</w:t>
      </w:r>
      <w:r>
        <w:rPr>
          <w:rFonts w:ascii="Consolas" w:hAnsi="Consolas" w:cs="Consolas"/>
          <w:color w:val="2B91AF"/>
          <w:sz w:val="19"/>
          <w:szCs w:val="19"/>
          <w:lang w:val="en-US"/>
        </w:rPr>
        <w:t>medecin</w:t>
      </w:r>
      <w:r>
        <w:rPr>
          <w:rFonts w:ascii="Consolas" w:hAnsi="Consolas" w:cs="Consolas"/>
          <w:sz w:val="19"/>
          <w:szCs w:val="19"/>
          <w:lang w:val="en-US"/>
        </w:rPr>
        <w:t>&gt;getMedecinsParNom(</w:t>
      </w:r>
      <w:r>
        <w:rPr>
          <w:rFonts w:ascii="Consolas" w:hAnsi="Consolas" w:cs="Consolas"/>
          <w:color w:val="0000FF"/>
          <w:sz w:val="19"/>
          <w:szCs w:val="19"/>
          <w:lang w:val="en-US"/>
        </w:rPr>
        <w:t>string</w:t>
      </w:r>
      <w:r>
        <w:rPr>
          <w:rFonts w:ascii="Consolas" w:hAnsi="Consolas" w:cs="Consolas"/>
          <w:sz w:val="19"/>
          <w:szCs w:val="19"/>
          <w:lang w:val="en-US"/>
        </w:rPr>
        <w:t xml:space="preserve"> nom);</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r>
        <w:rPr>
          <w:rFonts w:ascii="Consolas" w:hAnsi="Consolas" w:cs="Consolas"/>
          <w:color w:val="2B91AF"/>
          <w:sz w:val="19"/>
          <w:szCs w:val="19"/>
          <w:lang w:val="en-US"/>
        </w:rPr>
        <w:t>OperationContract</w:t>
      </w: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2B91AF"/>
          <w:sz w:val="19"/>
          <w:szCs w:val="19"/>
          <w:lang w:val="en-US"/>
        </w:rPr>
        <w:t>List</w:t>
      </w:r>
      <w:r>
        <w:rPr>
          <w:rFonts w:ascii="Consolas" w:hAnsi="Consolas" w:cs="Consolas"/>
          <w:sz w:val="19"/>
          <w:szCs w:val="19"/>
          <w:lang w:val="en-US"/>
        </w:rPr>
        <w:t>&lt;</w:t>
      </w:r>
      <w:r>
        <w:rPr>
          <w:rFonts w:ascii="Consolas" w:hAnsi="Consolas" w:cs="Consolas"/>
          <w:color w:val="0000FF"/>
          <w:sz w:val="19"/>
          <w:szCs w:val="19"/>
          <w:lang w:val="en-US"/>
        </w:rPr>
        <w:t>int</w:t>
      </w:r>
      <w:r>
        <w:rPr>
          <w:rFonts w:ascii="Consolas" w:hAnsi="Consolas" w:cs="Consolas"/>
          <w:sz w:val="19"/>
          <w:szCs w:val="19"/>
          <w:lang w:val="en-US"/>
        </w:rPr>
        <w:t>&gt;lesDepartements();</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r>
        <w:rPr>
          <w:rFonts w:ascii="Consolas" w:hAnsi="Consolas" w:cs="Consolas"/>
          <w:color w:val="2B91AF"/>
          <w:sz w:val="19"/>
          <w:szCs w:val="19"/>
          <w:lang w:val="en-US"/>
        </w:rPr>
        <w:t>OperationContract</w:t>
      </w:r>
      <w:r>
        <w:rPr>
          <w:rFonts w:ascii="Consolas" w:hAnsi="Consolas" w:cs="Consolas"/>
          <w:sz w:val="19"/>
          <w:szCs w:val="19"/>
          <w:lang w:val="en-US"/>
        </w:rPr>
        <w:t xml:space="preserve"> (IsOneWay=</w:t>
      </w:r>
      <w:r>
        <w:rPr>
          <w:rFonts w:ascii="Consolas" w:hAnsi="Consolas" w:cs="Consolas"/>
          <w:color w:val="0000FF"/>
          <w:sz w:val="19"/>
          <w:szCs w:val="19"/>
          <w:lang w:val="en-US"/>
        </w:rPr>
        <w:t>true</w:t>
      </w:r>
      <w:r>
        <w:rPr>
          <w:rFonts w:ascii="Consolas" w:hAnsi="Consolas" w:cs="Consolas"/>
          <w:sz w:val="19"/>
          <w:szCs w:val="19"/>
          <w:lang w:val="en-US"/>
        </w:rPr>
        <w:t>) ]</w:t>
      </w:r>
    </w:p>
    <w:p w:rsidR="00CF4E56" w:rsidRDefault="00F50472">
      <w:pPr>
        <w:rPr>
          <w:rFonts w:ascii="Consolas" w:eastAsia="Consolas" w:hAnsi="Consolas" w:cs="Consolas"/>
          <w:sz w:val="19"/>
          <w:szCs w:val="19"/>
          <w:lang w:val="en-US"/>
        </w:rPr>
      </w:pPr>
      <w:r>
        <w:rPr>
          <w:rFonts w:ascii="Consolas" w:hAnsi="Consolas" w:cs="Consolas"/>
          <w:color w:val="2B91AF"/>
          <w:sz w:val="19"/>
          <w:szCs w:val="19"/>
          <w:lang w:val="en-US"/>
        </w:rPr>
        <w:t>void</w:t>
      </w:r>
      <w:r>
        <w:rPr>
          <w:rFonts w:ascii="Consolas" w:hAnsi="Consolas" w:cs="Consolas"/>
          <w:sz w:val="19"/>
          <w:szCs w:val="19"/>
          <w:lang w:val="en-US"/>
        </w:rPr>
        <w:t>ajouterMedecin(</w:t>
      </w:r>
      <w:r>
        <w:rPr>
          <w:rFonts w:ascii="Consolas" w:hAnsi="Consolas" w:cs="Consolas"/>
          <w:color w:val="0000FF"/>
          <w:sz w:val="19"/>
          <w:szCs w:val="19"/>
          <w:lang w:val="en-US"/>
        </w:rPr>
        <w:t>string</w:t>
      </w:r>
      <w:r>
        <w:rPr>
          <w:rFonts w:ascii="Consolas" w:hAnsi="Consolas" w:cs="Consolas"/>
          <w:sz w:val="19"/>
          <w:szCs w:val="19"/>
          <w:lang w:val="en-US"/>
        </w:rPr>
        <w:t xml:space="preserve"> nom, </w:t>
      </w:r>
      <w:r>
        <w:rPr>
          <w:rFonts w:ascii="Consolas" w:hAnsi="Consolas" w:cs="Consolas"/>
          <w:color w:val="0000FF"/>
          <w:sz w:val="19"/>
          <w:szCs w:val="19"/>
          <w:lang w:val="en-US"/>
        </w:rPr>
        <w:t>string</w:t>
      </w:r>
      <w:r>
        <w:rPr>
          <w:rFonts w:ascii="Consolas" w:hAnsi="Consolas" w:cs="Consolas"/>
          <w:sz w:val="19"/>
          <w:szCs w:val="19"/>
          <w:lang w:val="en-US"/>
        </w:rPr>
        <w:t xml:space="preserve">prenom, </w:t>
      </w:r>
      <w:r>
        <w:rPr>
          <w:rFonts w:ascii="Consolas" w:hAnsi="Consolas" w:cs="Consolas"/>
          <w:color w:val="0000FF"/>
          <w:sz w:val="19"/>
          <w:szCs w:val="19"/>
          <w:lang w:val="en-US"/>
        </w:rPr>
        <w:t>string</w:t>
      </w:r>
      <w:r>
        <w:rPr>
          <w:rFonts w:ascii="Consolas" w:hAnsi="Consolas" w:cs="Consolas"/>
          <w:sz w:val="19"/>
          <w:szCs w:val="19"/>
          <w:lang w:val="en-US"/>
        </w:rPr>
        <w:t>adresse,</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string</w:t>
      </w:r>
      <w:r>
        <w:rPr>
          <w:rFonts w:ascii="Consolas" w:hAnsi="Consolas" w:cs="Consolas"/>
          <w:sz w:val="19"/>
          <w:szCs w:val="19"/>
          <w:lang w:val="en-US"/>
        </w:rPr>
        <w:t xml:space="preserve">ville, </w:t>
      </w:r>
      <w:r>
        <w:rPr>
          <w:rFonts w:ascii="Consolas" w:hAnsi="Consolas" w:cs="Consolas"/>
          <w:color w:val="0000FF"/>
          <w:sz w:val="19"/>
          <w:szCs w:val="19"/>
          <w:lang w:val="en-US"/>
        </w:rPr>
        <w:t>string</w:t>
      </w:r>
      <w:r>
        <w:rPr>
          <w:rFonts w:ascii="Consolas" w:hAnsi="Consolas" w:cs="Consolas"/>
          <w:sz w:val="19"/>
          <w:szCs w:val="19"/>
          <w:lang w:val="en-US"/>
        </w:rPr>
        <w:t xml:space="preserve">specialite, </w:t>
      </w:r>
      <w:r>
        <w:rPr>
          <w:rFonts w:ascii="Consolas" w:hAnsi="Consolas" w:cs="Consolas"/>
          <w:color w:val="0000FF"/>
          <w:sz w:val="19"/>
          <w:szCs w:val="19"/>
          <w:lang w:val="en-US"/>
        </w:rPr>
        <w:t>string</w:t>
      </w:r>
      <w:r>
        <w:rPr>
          <w:rFonts w:ascii="Consolas" w:hAnsi="Consolas" w:cs="Consolas"/>
          <w:sz w:val="19"/>
          <w:szCs w:val="19"/>
          <w:lang w:val="en-US"/>
        </w:rPr>
        <w:t xml:space="preserve"> telephone, </w:t>
      </w:r>
      <w:r>
        <w:rPr>
          <w:rFonts w:ascii="Consolas" w:hAnsi="Consolas" w:cs="Consolas"/>
          <w:color w:val="0000FF"/>
          <w:sz w:val="19"/>
          <w:szCs w:val="19"/>
          <w:lang w:val="en-US"/>
        </w:rPr>
        <w:t>int</w:t>
      </w:r>
      <w:r>
        <w:rPr>
          <w:rFonts w:ascii="Consolas" w:hAnsi="Consolas" w:cs="Consolas"/>
          <w:sz w:val="19"/>
          <w:szCs w:val="19"/>
          <w:lang w:val="en-US"/>
        </w:rPr>
        <w:t>numDepartement);</w:t>
      </w:r>
    </w:p>
    <w:p w:rsidR="00CF4E56" w:rsidRDefault="00F50472">
      <w:r>
        <w:rPr>
          <w:rFonts w:ascii="Consolas" w:hAnsi="Consolas" w:cs="Consolas"/>
          <w:sz w:val="19"/>
          <w:szCs w:val="19"/>
        </w:rPr>
        <w:t>}</w:t>
      </w:r>
    </w:p>
    <w:p w:rsidR="00CF4E56" w:rsidRDefault="00CF4E56"/>
    <w:p w:rsidR="00CF4E56" w:rsidRDefault="00CF4E56"/>
    <w:p w:rsidR="00CF4E56" w:rsidRDefault="00F50472">
      <w:r>
        <w:t xml:space="preserve">Remarque : </w:t>
      </w:r>
      <w:r>
        <w:rPr>
          <w:i/>
        </w:rPr>
        <w:t>IsOneWay</w:t>
      </w:r>
      <w:r>
        <w:t xml:space="preserve"> indique à l’attribut que rien n’est retourné, il s’agit d’une « procédure ».</w:t>
      </w:r>
    </w:p>
    <w:p w:rsidR="00CF4E56" w:rsidRDefault="00F50472">
      <w:r>
        <w:t xml:space="preserve">Passons maintenant à l’implémentation du contrat. Pour cela ajoutons une classe au projet : </w:t>
      </w:r>
      <w:r>
        <w:rPr>
          <w:i/>
        </w:rPr>
        <w:t>ServiceMedecin</w:t>
      </w:r>
      <w:r>
        <w:t>.</w:t>
      </w:r>
    </w:p>
    <w:p w:rsidR="00CF4E56" w:rsidRDefault="00CF4E56"/>
    <w:p w:rsidR="00CF4E56" w:rsidRDefault="00CA4EF6">
      <w:r>
        <w:rPr>
          <w:noProof/>
          <w:lang w:eastAsia="fr-FR"/>
        </w:rPr>
        <w:drawing>
          <wp:inline distT="0" distB="0" distL="0" distR="0">
            <wp:extent cx="2857500" cy="93345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933450"/>
                    </a:xfrm>
                    <a:prstGeom prst="rect">
                      <a:avLst/>
                    </a:prstGeom>
                    <a:solidFill>
                      <a:srgbClr val="FFFFFF"/>
                    </a:solidFill>
                    <a:ln>
                      <a:noFill/>
                    </a:ln>
                  </pic:spPr>
                </pic:pic>
              </a:graphicData>
            </a:graphic>
          </wp:inline>
        </w:drawing>
      </w:r>
    </w:p>
    <w:p w:rsidR="00CF4E56" w:rsidRDefault="00F50472">
      <w:r>
        <w:t xml:space="preserve">Si on fait un clic droit sur l’interface, VS nous demande si on veut implémenter l’interface ; répondons bien sûr oui. Toutes les signatures des méthodes de l’interface apparaissent. </w:t>
      </w:r>
    </w:p>
    <w:p w:rsidR="00CF4E56" w:rsidRDefault="00CF4E56"/>
    <w:p w:rsidR="00CF4E56" w:rsidRDefault="00F50472">
      <w:r>
        <w:t>Il ne nous reste plus qu’à écrire le code.</w:t>
      </w:r>
    </w:p>
    <w:p w:rsidR="00CF4E56" w:rsidRDefault="00CF4E56"/>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publicclass</w:t>
      </w:r>
      <w:r>
        <w:rPr>
          <w:rFonts w:ascii="Consolas" w:hAnsi="Consolas" w:cs="Consolas"/>
          <w:color w:val="2B91AF"/>
          <w:sz w:val="19"/>
          <w:szCs w:val="19"/>
          <w:lang w:val="en-US"/>
        </w:rPr>
        <w:t>ServiceMedecin</w:t>
      </w:r>
      <w:r>
        <w:rPr>
          <w:rFonts w:ascii="Consolas" w:hAnsi="Consolas" w:cs="Consolas"/>
          <w:sz w:val="19"/>
          <w:szCs w:val="19"/>
          <w:lang w:val="en-US"/>
        </w:rPr>
        <w:t xml:space="preserve"> : </w:t>
      </w:r>
      <w:r>
        <w:rPr>
          <w:rFonts w:ascii="Consolas" w:hAnsi="Consolas" w:cs="Consolas"/>
          <w:color w:val="2B91AF"/>
          <w:sz w:val="19"/>
          <w:szCs w:val="19"/>
          <w:lang w:val="en-US"/>
        </w:rPr>
        <w:t>IServiceMedecin</w:t>
      </w:r>
    </w:p>
    <w:p w:rsidR="00CF4E56" w:rsidRDefault="00F50472">
      <w:pPr>
        <w:rPr>
          <w:rFonts w:ascii="Consolas" w:eastAsia="Consolas" w:hAnsi="Consolas" w:cs="Consolas"/>
          <w:color w:val="0000FF"/>
          <w:sz w:val="19"/>
          <w:szCs w:val="19"/>
          <w:lang w:val="en-US"/>
        </w:rPr>
      </w:pPr>
      <w:r>
        <w:rPr>
          <w:rFonts w:ascii="Consolas" w:hAnsi="Consolas" w:cs="Consolas"/>
          <w:sz w:val="19"/>
          <w:szCs w:val="19"/>
          <w:lang w:val="en-US"/>
        </w:rPr>
        <w:t>{</w:t>
      </w:r>
    </w:p>
    <w:p w:rsidR="00CF4E56" w:rsidRDefault="00F50472">
      <w:pPr>
        <w:rPr>
          <w:rFonts w:ascii="Consolas" w:hAnsi="Consolas" w:cs="Consolas"/>
          <w:sz w:val="19"/>
          <w:szCs w:val="19"/>
          <w:lang w:val="en-US"/>
        </w:rPr>
      </w:pPr>
      <w:r>
        <w:rPr>
          <w:rFonts w:ascii="Consolas" w:hAnsi="Consolas" w:cs="Consolas"/>
          <w:color w:val="0000FF"/>
          <w:sz w:val="19"/>
          <w:szCs w:val="19"/>
          <w:lang w:val="en-US"/>
        </w:rPr>
        <w:t>#region</w:t>
      </w:r>
      <w:r>
        <w:rPr>
          <w:rFonts w:ascii="Consolas" w:hAnsi="Consolas" w:cs="Consolas"/>
          <w:sz w:val="19"/>
          <w:szCs w:val="19"/>
          <w:lang w:val="en-US"/>
        </w:rPr>
        <w:t>IServiceMedecinMembres</w:t>
      </w:r>
    </w:p>
    <w:p w:rsidR="00CF4E56" w:rsidRDefault="00CF4E56">
      <w:pPr>
        <w:rPr>
          <w:rFonts w:ascii="Consolas" w:hAnsi="Consolas" w:cs="Consolas"/>
          <w:sz w:val="19"/>
          <w:szCs w:val="19"/>
          <w:lang w:val="en-US"/>
        </w:rPr>
      </w:pP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w:t>
      </w:r>
      <w:r>
        <w:rPr>
          <w:rFonts w:ascii="Consolas" w:hAnsi="Consolas" w:cs="Consolas"/>
          <w:color w:val="2B91AF"/>
          <w:sz w:val="19"/>
          <w:szCs w:val="19"/>
          <w:lang w:val="en-US"/>
        </w:rPr>
        <w:t>List</w:t>
      </w:r>
      <w:r>
        <w:rPr>
          <w:rFonts w:ascii="Consolas" w:hAnsi="Consolas" w:cs="Consolas"/>
          <w:sz w:val="19"/>
          <w:szCs w:val="19"/>
          <w:lang w:val="en-US"/>
        </w:rPr>
        <w:t>&lt;DAO_GSB.</w:t>
      </w:r>
      <w:r>
        <w:rPr>
          <w:rFonts w:ascii="Consolas" w:hAnsi="Consolas" w:cs="Consolas"/>
          <w:color w:val="2B91AF"/>
          <w:sz w:val="19"/>
          <w:szCs w:val="19"/>
          <w:lang w:val="en-US"/>
        </w:rPr>
        <w:t>medecin</w:t>
      </w:r>
      <w:r>
        <w:rPr>
          <w:rFonts w:ascii="Consolas" w:hAnsi="Consolas" w:cs="Consolas"/>
          <w:sz w:val="19"/>
          <w:szCs w:val="19"/>
          <w:lang w:val="en-US"/>
        </w:rPr>
        <w:t>&gt;getMedecinsParDep(</w:t>
      </w:r>
      <w:r>
        <w:rPr>
          <w:rFonts w:ascii="Consolas" w:hAnsi="Consolas" w:cs="Consolas"/>
          <w:color w:val="0000FF"/>
          <w:sz w:val="19"/>
          <w:szCs w:val="19"/>
          <w:lang w:val="en-US"/>
        </w:rPr>
        <w:t>int</w:t>
      </w:r>
      <w:r>
        <w:rPr>
          <w:rFonts w:ascii="Consolas" w:hAnsi="Consolas" w:cs="Consolas"/>
          <w:sz w:val="19"/>
          <w:szCs w:val="19"/>
          <w:lang w:val="en-US"/>
        </w:rPr>
        <w:t>numDepartement)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return</w:t>
      </w:r>
      <w:r>
        <w:rPr>
          <w:rFonts w:ascii="Consolas" w:hAnsi="Consolas" w:cs="Consolas"/>
          <w:color w:val="2B91AF"/>
          <w:sz w:val="19"/>
          <w:szCs w:val="19"/>
          <w:lang w:val="en-US"/>
        </w:rPr>
        <w:t>medecin</w:t>
      </w:r>
      <w:r>
        <w:rPr>
          <w:rFonts w:ascii="Consolas" w:hAnsi="Consolas" w:cs="Consolas"/>
          <w:sz w:val="19"/>
          <w:szCs w:val="19"/>
          <w:lang w:val="en-US"/>
        </w:rPr>
        <w:t>.lesMedecins(numDepartement);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w:t>
      </w:r>
      <w:r>
        <w:rPr>
          <w:rFonts w:ascii="Consolas" w:hAnsi="Consolas" w:cs="Consolas"/>
          <w:color w:val="2B91AF"/>
          <w:sz w:val="19"/>
          <w:szCs w:val="19"/>
          <w:lang w:val="en-US"/>
        </w:rPr>
        <w:t>List</w:t>
      </w:r>
      <w:r>
        <w:rPr>
          <w:rFonts w:ascii="Consolas" w:hAnsi="Consolas" w:cs="Consolas"/>
          <w:sz w:val="19"/>
          <w:szCs w:val="19"/>
          <w:lang w:val="en-US"/>
        </w:rPr>
        <w:t>&lt;DAO_GSB.</w:t>
      </w:r>
      <w:r>
        <w:rPr>
          <w:rFonts w:ascii="Consolas" w:hAnsi="Consolas" w:cs="Consolas"/>
          <w:color w:val="2B91AF"/>
          <w:sz w:val="19"/>
          <w:szCs w:val="19"/>
          <w:lang w:val="en-US"/>
        </w:rPr>
        <w:t>medecin</w:t>
      </w:r>
      <w:r>
        <w:rPr>
          <w:rFonts w:ascii="Consolas" w:hAnsi="Consolas" w:cs="Consolas"/>
          <w:sz w:val="19"/>
          <w:szCs w:val="19"/>
          <w:lang w:val="en-US"/>
        </w:rPr>
        <w:t>&gt;getMedecinsParNom(</w:t>
      </w:r>
      <w:r>
        <w:rPr>
          <w:rFonts w:ascii="Consolas" w:hAnsi="Consolas" w:cs="Consolas"/>
          <w:color w:val="0000FF"/>
          <w:sz w:val="19"/>
          <w:szCs w:val="19"/>
          <w:lang w:val="en-US"/>
        </w:rPr>
        <w:t>string</w:t>
      </w:r>
      <w:r>
        <w:rPr>
          <w:rFonts w:ascii="Consolas" w:hAnsi="Consolas" w:cs="Consolas"/>
          <w:sz w:val="19"/>
          <w:szCs w:val="19"/>
          <w:lang w:val="en-US"/>
        </w:rPr>
        <w:t xml:space="preserve"> nom)</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return</w:t>
      </w:r>
      <w:r>
        <w:rPr>
          <w:rFonts w:ascii="Consolas" w:hAnsi="Consolas" w:cs="Consolas"/>
          <w:color w:val="2B91AF"/>
          <w:sz w:val="19"/>
          <w:szCs w:val="19"/>
          <w:lang w:val="en-US"/>
        </w:rPr>
        <w:t>medecin</w:t>
      </w:r>
      <w:r>
        <w:rPr>
          <w:rFonts w:ascii="Consolas" w:hAnsi="Consolas" w:cs="Consolas"/>
          <w:sz w:val="19"/>
          <w:szCs w:val="19"/>
          <w:lang w:val="en-US"/>
        </w:rPr>
        <w:t>.lesMedecins(nom);</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w:t>
      </w:r>
      <w:r>
        <w:rPr>
          <w:rFonts w:ascii="Consolas" w:hAnsi="Consolas" w:cs="Consolas"/>
          <w:color w:val="2B91AF"/>
          <w:sz w:val="19"/>
          <w:szCs w:val="19"/>
          <w:lang w:val="en-US"/>
        </w:rPr>
        <w:t>List</w:t>
      </w:r>
      <w:r>
        <w:rPr>
          <w:rFonts w:ascii="Consolas" w:hAnsi="Consolas" w:cs="Consolas"/>
          <w:sz w:val="19"/>
          <w:szCs w:val="19"/>
          <w:lang w:val="en-US"/>
        </w:rPr>
        <w:t>&lt;</w:t>
      </w:r>
      <w:r>
        <w:rPr>
          <w:rFonts w:ascii="Consolas" w:hAnsi="Consolas" w:cs="Consolas"/>
          <w:color w:val="0000FF"/>
          <w:sz w:val="19"/>
          <w:szCs w:val="19"/>
          <w:lang w:val="en-US"/>
        </w:rPr>
        <w:t>int</w:t>
      </w:r>
      <w:r>
        <w:rPr>
          <w:rFonts w:ascii="Consolas" w:hAnsi="Consolas" w:cs="Consolas"/>
          <w:sz w:val="19"/>
          <w:szCs w:val="19"/>
          <w:lang w:val="en-US"/>
        </w:rPr>
        <w:t>&gt;lesDepartements()</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return</w:t>
      </w:r>
      <w:r>
        <w:rPr>
          <w:rFonts w:ascii="Consolas" w:hAnsi="Consolas" w:cs="Consolas"/>
          <w:color w:val="2B91AF"/>
          <w:sz w:val="19"/>
          <w:szCs w:val="19"/>
          <w:lang w:val="en-US"/>
        </w:rPr>
        <w:t>medecin</w:t>
      </w:r>
      <w:r>
        <w:rPr>
          <w:rFonts w:ascii="Consolas" w:hAnsi="Consolas" w:cs="Consolas"/>
          <w:sz w:val="19"/>
          <w:szCs w:val="19"/>
          <w:lang w:val="en-US"/>
        </w:rPr>
        <w:t>.lesDepartements();</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publicvoid</w:t>
      </w:r>
      <w:r>
        <w:rPr>
          <w:rFonts w:ascii="Consolas" w:hAnsi="Consolas" w:cs="Consolas"/>
          <w:sz w:val="19"/>
          <w:szCs w:val="19"/>
          <w:lang w:val="en-US"/>
        </w:rPr>
        <w:t>ajouterMedecin(</w:t>
      </w:r>
      <w:r>
        <w:rPr>
          <w:rFonts w:ascii="Consolas" w:hAnsi="Consolas" w:cs="Consolas"/>
          <w:color w:val="0000FF"/>
          <w:sz w:val="19"/>
          <w:szCs w:val="19"/>
          <w:lang w:val="en-US"/>
        </w:rPr>
        <w:t>string</w:t>
      </w:r>
      <w:r>
        <w:rPr>
          <w:rFonts w:ascii="Consolas" w:hAnsi="Consolas" w:cs="Consolas"/>
          <w:sz w:val="19"/>
          <w:szCs w:val="19"/>
          <w:lang w:val="en-US"/>
        </w:rPr>
        <w:t xml:space="preserve"> nom, </w:t>
      </w:r>
      <w:r>
        <w:rPr>
          <w:rFonts w:ascii="Consolas" w:hAnsi="Consolas" w:cs="Consolas"/>
          <w:color w:val="0000FF"/>
          <w:sz w:val="19"/>
          <w:szCs w:val="19"/>
          <w:lang w:val="en-US"/>
        </w:rPr>
        <w:t>string</w:t>
      </w:r>
      <w:r>
        <w:rPr>
          <w:rFonts w:ascii="Consolas" w:hAnsi="Consolas" w:cs="Consolas"/>
          <w:sz w:val="19"/>
          <w:szCs w:val="19"/>
          <w:lang w:val="en-US"/>
        </w:rPr>
        <w:t xml:space="preserve">prenom, </w:t>
      </w:r>
      <w:r>
        <w:rPr>
          <w:rFonts w:ascii="Consolas" w:hAnsi="Consolas" w:cs="Consolas"/>
          <w:color w:val="0000FF"/>
          <w:sz w:val="19"/>
          <w:szCs w:val="19"/>
          <w:lang w:val="en-US"/>
        </w:rPr>
        <w:t>string</w:t>
      </w:r>
      <w:r>
        <w:rPr>
          <w:rFonts w:ascii="Consolas" w:hAnsi="Consolas" w:cs="Consolas"/>
          <w:sz w:val="19"/>
          <w:szCs w:val="19"/>
          <w:lang w:val="en-US"/>
        </w:rPr>
        <w:t xml:space="preserve">adresse, </w:t>
      </w:r>
      <w:r>
        <w:rPr>
          <w:rFonts w:ascii="Consolas" w:hAnsi="Consolas" w:cs="Consolas"/>
          <w:color w:val="0000FF"/>
          <w:sz w:val="19"/>
          <w:szCs w:val="19"/>
          <w:lang w:val="en-US"/>
        </w:rPr>
        <w:t>string</w:t>
      </w:r>
      <w:r>
        <w:rPr>
          <w:rFonts w:ascii="Consolas" w:hAnsi="Consolas" w:cs="Consolas"/>
          <w:sz w:val="19"/>
          <w:szCs w:val="19"/>
          <w:lang w:val="en-US"/>
        </w:rPr>
        <w:t xml:space="preserve">ville, </w:t>
      </w:r>
      <w:r>
        <w:rPr>
          <w:rFonts w:ascii="Consolas" w:hAnsi="Consolas" w:cs="Consolas"/>
          <w:color w:val="0000FF"/>
          <w:sz w:val="19"/>
          <w:szCs w:val="19"/>
          <w:lang w:val="en-US"/>
        </w:rPr>
        <w:t>string</w:t>
      </w:r>
      <w:r>
        <w:rPr>
          <w:rFonts w:ascii="Consolas" w:hAnsi="Consolas" w:cs="Consolas"/>
          <w:sz w:val="19"/>
          <w:szCs w:val="19"/>
          <w:lang w:val="en-US"/>
        </w:rPr>
        <w:t xml:space="preserve">specialite, </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string</w:t>
      </w:r>
      <w:r>
        <w:rPr>
          <w:rFonts w:ascii="Consolas" w:hAnsi="Consolas" w:cs="Consolas"/>
          <w:sz w:val="19"/>
          <w:szCs w:val="19"/>
          <w:lang w:val="en-US"/>
        </w:rPr>
        <w:t xml:space="preserve"> telephone, </w:t>
      </w:r>
      <w:r>
        <w:rPr>
          <w:rFonts w:ascii="Consolas" w:hAnsi="Consolas" w:cs="Consolas"/>
          <w:color w:val="0000FF"/>
          <w:sz w:val="19"/>
          <w:szCs w:val="19"/>
          <w:lang w:val="en-US"/>
        </w:rPr>
        <w:t>int</w:t>
      </w:r>
      <w:r>
        <w:rPr>
          <w:rFonts w:ascii="Consolas" w:hAnsi="Consolas" w:cs="Consolas"/>
          <w:sz w:val="19"/>
          <w:szCs w:val="19"/>
          <w:lang w:val="en-US"/>
        </w:rPr>
        <w:t>numDepartement)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2B91AF"/>
          <w:sz w:val="19"/>
          <w:szCs w:val="19"/>
          <w:lang w:val="en-US"/>
        </w:rPr>
        <w:t>medecin</w:t>
      </w:r>
      <w:r>
        <w:rPr>
          <w:rFonts w:ascii="Consolas" w:hAnsi="Consolas" w:cs="Consolas"/>
          <w:sz w:val="19"/>
          <w:szCs w:val="19"/>
          <w:lang w:val="en-US"/>
        </w:rPr>
        <w:t xml:space="preserve"> m = </w:t>
      </w:r>
      <w:r>
        <w:rPr>
          <w:rFonts w:ascii="Consolas" w:hAnsi="Consolas" w:cs="Consolas"/>
          <w:color w:val="2B91AF"/>
          <w:sz w:val="19"/>
          <w:szCs w:val="19"/>
          <w:lang w:val="en-US"/>
        </w:rPr>
        <w:t>medecin</w:t>
      </w:r>
      <w:r>
        <w:rPr>
          <w:rFonts w:ascii="Consolas" w:hAnsi="Consolas" w:cs="Consolas"/>
          <w:sz w:val="19"/>
          <w:szCs w:val="19"/>
          <w:lang w:val="en-US"/>
        </w:rPr>
        <w:t>.Createmedecin(nom, prenom, adresse, telephone, ville, specialite, numDepartement);</w:t>
      </w:r>
    </w:p>
    <w:p w:rsidR="00CF4E56" w:rsidRDefault="00F50472">
      <w:pPr>
        <w:rPr>
          <w:rFonts w:ascii="Consolas" w:eastAsia="Consolas" w:hAnsi="Consolas" w:cs="Consolas"/>
          <w:sz w:val="19"/>
          <w:szCs w:val="19"/>
        </w:rPr>
      </w:pPr>
      <w:r>
        <w:rPr>
          <w:rFonts w:ascii="Consolas" w:hAnsi="Consolas" w:cs="Consolas"/>
          <w:sz w:val="19"/>
          <w:szCs w:val="19"/>
        </w:rPr>
        <w:t>m.ajouter();</w:t>
      </w:r>
    </w:p>
    <w:p w:rsidR="00CF4E56" w:rsidRDefault="00F50472">
      <w:pPr>
        <w:rPr>
          <w:rFonts w:ascii="Consolas" w:eastAsia="Consolas" w:hAnsi="Consolas" w:cs="Consolas"/>
          <w:color w:val="0000FF"/>
          <w:sz w:val="19"/>
          <w:szCs w:val="19"/>
        </w:rPr>
      </w:pPr>
      <w:r>
        <w:rPr>
          <w:rFonts w:ascii="Consolas" w:hAnsi="Consolas" w:cs="Consolas"/>
          <w:sz w:val="19"/>
          <w:szCs w:val="19"/>
        </w:rPr>
        <w:t>}</w:t>
      </w:r>
    </w:p>
    <w:p w:rsidR="00CF4E56" w:rsidRDefault="00F50472">
      <w:pPr>
        <w:rPr>
          <w:rFonts w:ascii="Consolas" w:eastAsia="Consolas" w:hAnsi="Consolas" w:cs="Consolas"/>
          <w:sz w:val="19"/>
          <w:szCs w:val="19"/>
        </w:rPr>
      </w:pPr>
      <w:r>
        <w:rPr>
          <w:rFonts w:ascii="Consolas" w:hAnsi="Consolas" w:cs="Consolas"/>
          <w:color w:val="0000FF"/>
          <w:sz w:val="19"/>
          <w:szCs w:val="19"/>
        </w:rPr>
        <w:t>#endregion</w:t>
      </w:r>
    </w:p>
    <w:p w:rsidR="00CF4E56" w:rsidRDefault="00F50472">
      <w:r>
        <w:rPr>
          <w:rFonts w:ascii="Consolas" w:hAnsi="Consolas" w:cs="Consolas"/>
          <w:sz w:val="19"/>
          <w:szCs w:val="19"/>
        </w:rPr>
        <w:t>}</w:t>
      </w:r>
    </w:p>
    <w:p w:rsidR="00CF4E56" w:rsidRDefault="00CF4E56"/>
    <w:p w:rsidR="00CA4EF6" w:rsidRDefault="00CA4EF6">
      <w:pPr>
        <w:rPr>
          <w:ins w:id="23" w:author="Patrice" w:date="2012-10-06T13:04:00Z"/>
        </w:rPr>
      </w:pPr>
    </w:p>
    <w:p w:rsidR="00CF4E56" w:rsidRDefault="00F50472">
      <w:r>
        <w:t>Remarques</w:t>
      </w:r>
    </w:p>
    <w:p w:rsidR="00CF4E56" w:rsidRDefault="00F50472">
      <w:pPr>
        <w:numPr>
          <w:ilvl w:val="0"/>
          <w:numId w:val="16"/>
        </w:numPr>
      </w:pPr>
      <w:r>
        <w:t xml:space="preserve">Nous avons conservé le type </w:t>
      </w:r>
      <w:r>
        <w:rPr>
          <w:i/>
        </w:rPr>
        <w:t>DAO_GSB.medecin</w:t>
      </w:r>
      <w:r>
        <w:t xml:space="preserve">, généré par l’environnement ; il est, bien sûr, possible de ne mettre que </w:t>
      </w:r>
      <w:r>
        <w:rPr>
          <w:i/>
        </w:rPr>
        <w:t>medecin</w:t>
      </w:r>
      <w:r>
        <w:t xml:space="preserve"> (à condition d’avoir bien ajouté la clause </w:t>
      </w:r>
      <w:r>
        <w:rPr>
          <w:i/>
        </w:rPr>
        <w:t>using</w:t>
      </w:r>
      <w:r>
        <w:t xml:space="preserve"> correspondante).</w:t>
      </w:r>
    </w:p>
    <w:p w:rsidR="00CF4E56" w:rsidRDefault="00F50472">
      <w:pPr>
        <w:numPr>
          <w:ilvl w:val="0"/>
          <w:numId w:val="16"/>
        </w:numPr>
      </w:pPr>
      <w:r>
        <w:t xml:space="preserve">Dans la méthode </w:t>
      </w:r>
      <w:r>
        <w:rPr>
          <w:i/>
        </w:rPr>
        <w:t>ajouterMedecin</w:t>
      </w:r>
      <w:r>
        <w:t xml:space="preserve">, nous utilisons la méthode </w:t>
      </w:r>
      <w:r>
        <w:rPr>
          <w:i/>
        </w:rPr>
        <w:t>CreateMedecin</w:t>
      </w:r>
      <w:r>
        <w:t xml:space="preserve"> de la classe </w:t>
      </w:r>
      <w:r>
        <w:rPr>
          <w:i/>
        </w:rPr>
        <w:t>partial</w:t>
      </w:r>
      <w:r>
        <w:t xml:space="preserve"> et la méthode d’extension </w:t>
      </w:r>
      <w:r>
        <w:rPr>
          <w:i/>
        </w:rPr>
        <w:t>ajouter</w:t>
      </w:r>
      <w:r>
        <w:t>.</w:t>
      </w:r>
    </w:p>
    <w:p w:rsidR="00CF4E56" w:rsidRDefault="00F50472">
      <w:pPr>
        <w:pStyle w:val="Titre3"/>
        <w:keepNext/>
        <w:numPr>
          <w:ilvl w:val="2"/>
          <w:numId w:val="2"/>
        </w:numPr>
        <w:tabs>
          <w:tab w:val="left" w:pos="0"/>
        </w:tabs>
        <w:spacing w:before="200"/>
      </w:pPr>
      <w:bookmarkStart w:id="24" w:name="__RefHeading__20056_1443249659"/>
      <w:bookmarkEnd w:id="24"/>
      <w:r>
        <w:t>2.b Hébergement du service</w:t>
      </w:r>
    </w:p>
    <w:p w:rsidR="00CF4E56" w:rsidRDefault="00CF4E56"/>
    <w:p w:rsidR="00CF4E56" w:rsidRDefault="00F50472">
      <w:r>
        <w:t>Un service WCF peut être hébergé par différents type de projets –côté serveur- : nous avons généré jusqu’ici  deux dll (une pour la gestion des données et l’autre pour la gestion du service). Aussi, tout type d’application (Winform, ASP, console) peut lancer les dll, il suffira de  configurer le serveur web (IIS) pour lui indiquer quelle application il doit lancer (et pas seulement ASP). Nous avons choisi d’héberger le service dans une application web –ASP- car le cahier des charges demande une authentification pour accéder au service.</w:t>
      </w:r>
    </w:p>
    <w:p w:rsidR="00CF4E56" w:rsidRDefault="00CF4E56"/>
    <w:p w:rsidR="00CF4E56" w:rsidRDefault="00F50472">
      <w:r>
        <w:t xml:space="preserve">Remarque : en fait la </w:t>
      </w:r>
      <w:r>
        <w:rPr>
          <w:i/>
        </w:rPr>
        <w:t>seule</w:t>
      </w:r>
      <w:r>
        <w:t xml:space="preserve"> authentification dans l’en-tête http ne nécessitait pas une application web.</w:t>
      </w:r>
    </w:p>
    <w:p w:rsidR="00CF4E56" w:rsidRDefault="00CF4E56"/>
    <w:p w:rsidR="00CF4E56" w:rsidRDefault="00F50472">
      <w:r>
        <w:t>Ajoutons un nouveau projet à notre solution :</w:t>
      </w:r>
    </w:p>
    <w:p w:rsidR="00CF4E56" w:rsidRDefault="00CF4E56"/>
    <w:p w:rsidR="00CF4E56" w:rsidRDefault="00CA4EF6">
      <w:r>
        <w:rPr>
          <w:noProof/>
          <w:lang w:eastAsia="fr-FR"/>
        </w:rPr>
        <w:drawing>
          <wp:inline distT="0" distB="0" distL="0" distR="0">
            <wp:extent cx="5762625" cy="2333625"/>
            <wp:effectExtent l="0" t="0" r="9525"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2333625"/>
                    </a:xfrm>
                    <a:prstGeom prst="rect">
                      <a:avLst/>
                    </a:prstGeom>
                    <a:solidFill>
                      <a:srgbClr val="FFFFFF"/>
                    </a:solidFill>
                    <a:ln>
                      <a:noFill/>
                    </a:ln>
                  </pic:spPr>
                </pic:pic>
              </a:graphicData>
            </a:graphic>
          </wp:inline>
        </w:drawing>
      </w:r>
    </w:p>
    <w:p w:rsidR="00CF4E56" w:rsidRDefault="00CF4E56"/>
    <w:p w:rsidR="00CF4E56" w:rsidRDefault="00F50472">
      <w:r>
        <w:t xml:space="preserve">Le projet se nommera </w:t>
      </w:r>
      <w:r>
        <w:rPr>
          <w:i/>
        </w:rPr>
        <w:t>APP_GSB_WEB</w:t>
      </w:r>
      <w:r>
        <w:t>.</w:t>
      </w:r>
    </w:p>
    <w:p w:rsidR="00CF4E56" w:rsidRDefault="00F50472">
      <w:r>
        <w:t>Si nous observons les fichiers générés, nous retrouvons une organisation proche du type de projet précédent  (Bibliothèque du service WCF). Nous pouvions aussi n’utiliser qu’un seul projet exposant le service (et donc son interface) et son hébergement. Nous avons choisi de séparer les fonctionnalités dans deux projets distincts : la création du service d’une part (projet WcfService_GSB générant une dll) et l’application d’hébergement de type ASP.</w:t>
      </w:r>
    </w:p>
    <w:p w:rsidR="00CF4E56" w:rsidRDefault="00CF4E56"/>
    <w:p w:rsidR="00CF4E56" w:rsidRDefault="00F50472">
      <w:r>
        <w:t>Supprimer les fichiers, de manière à obtenir l’organisation suivante :</w:t>
      </w:r>
    </w:p>
    <w:p w:rsidR="00CF4E56" w:rsidRDefault="00CF4E56"/>
    <w:p w:rsidR="00CF4E56" w:rsidRDefault="00CA4EF6">
      <w:pPr>
        <w:jc w:val="center"/>
      </w:pPr>
      <w:r>
        <w:rPr>
          <w:noProof/>
          <w:lang w:eastAsia="fr-FR"/>
        </w:rPr>
        <w:drawing>
          <wp:inline distT="0" distB="0" distL="0" distR="0">
            <wp:extent cx="2057400" cy="1552575"/>
            <wp:effectExtent l="0" t="0" r="0"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57400" cy="1552575"/>
                    </a:xfrm>
                    <a:prstGeom prst="rect">
                      <a:avLst/>
                    </a:prstGeom>
                    <a:solidFill>
                      <a:srgbClr val="FFFFFF"/>
                    </a:solidFill>
                    <a:ln>
                      <a:noFill/>
                    </a:ln>
                  </pic:spPr>
                </pic:pic>
              </a:graphicData>
            </a:graphic>
          </wp:inline>
        </w:drawing>
      </w:r>
    </w:p>
    <w:p w:rsidR="00CF4E56" w:rsidRDefault="00CF4E56"/>
    <w:p w:rsidR="00CF4E56" w:rsidRDefault="00F50472">
      <w:r>
        <w:t xml:space="preserve">Ce projet, dans un premier temps, ne comprend que peu de fichiers, le fichier </w:t>
      </w:r>
      <w:r>
        <w:rPr>
          <w:i/>
        </w:rPr>
        <w:t>ServiceMedecin.svc</w:t>
      </w:r>
      <w:r>
        <w:t xml:space="preserve"> (pour lequel nous avons supprimé le fichier de </w:t>
      </w:r>
      <w:r>
        <w:rPr>
          <w:i/>
        </w:rPr>
        <w:t>code behind</w:t>
      </w:r>
      <w:r>
        <w:t xml:space="preserve">, </w:t>
      </w:r>
      <w:r>
        <w:rPr>
          <w:i/>
        </w:rPr>
        <w:t>ServiceMedecin.svc.cs</w:t>
      </w:r>
      <w:r>
        <w:t xml:space="preserve">) et le fichier de configuration </w:t>
      </w:r>
      <w:r>
        <w:rPr>
          <w:i/>
        </w:rPr>
        <w:t>Web.config</w:t>
      </w:r>
      <w:r>
        <w:t>.</w:t>
      </w:r>
    </w:p>
    <w:p w:rsidR="00CF4E56" w:rsidRDefault="00F50472">
      <w:r>
        <w:t>Le code du fichier ServiceMedecin.svc ne doit contenir ici que le nom du service :</w:t>
      </w:r>
    </w:p>
    <w:p w:rsidR="00CF4E56" w:rsidRDefault="00CF4E56"/>
    <w:p w:rsidR="00CF4E56" w:rsidRDefault="00F50472">
      <w:pPr>
        <w:rPr>
          <w:lang w:val="en-US"/>
        </w:rPr>
      </w:pPr>
      <w:r>
        <w:rPr>
          <w:rFonts w:ascii="Consolas" w:hAnsi="Consolas" w:cs="Consolas"/>
          <w:sz w:val="19"/>
          <w:szCs w:val="19"/>
          <w:shd w:val="clear" w:color="auto" w:fill="FFFF00"/>
          <w:lang w:val="en-US"/>
        </w:rPr>
        <w:t>&lt;%</w:t>
      </w:r>
      <w:r>
        <w:rPr>
          <w:rFonts w:ascii="Consolas" w:hAnsi="Consolas" w:cs="Consolas"/>
          <w:color w:val="0000FF"/>
          <w:sz w:val="19"/>
          <w:szCs w:val="19"/>
          <w:lang w:val="en-US"/>
        </w:rPr>
        <w:t>@</w:t>
      </w:r>
      <w:r>
        <w:rPr>
          <w:rFonts w:ascii="Consolas" w:hAnsi="Consolas" w:cs="Consolas"/>
          <w:color w:val="800000"/>
          <w:sz w:val="19"/>
          <w:szCs w:val="19"/>
          <w:lang w:val="en-US"/>
        </w:rPr>
        <w:t>ServiceHost</w:t>
      </w:r>
      <w:r>
        <w:rPr>
          <w:rFonts w:ascii="Consolas" w:hAnsi="Consolas" w:cs="Consolas"/>
          <w:color w:val="FF0000"/>
          <w:sz w:val="19"/>
          <w:szCs w:val="19"/>
          <w:lang w:val="en-US"/>
        </w:rPr>
        <w:t>Language</w:t>
      </w:r>
      <w:r>
        <w:rPr>
          <w:rFonts w:ascii="Consolas" w:hAnsi="Consolas" w:cs="Consolas"/>
          <w:color w:val="0000FF"/>
          <w:sz w:val="19"/>
          <w:szCs w:val="19"/>
          <w:lang w:val="en-US"/>
        </w:rPr>
        <w:t>="C#"</w:t>
      </w:r>
      <w:r>
        <w:rPr>
          <w:rFonts w:ascii="Consolas" w:hAnsi="Consolas" w:cs="Consolas"/>
          <w:color w:val="FF0000"/>
          <w:sz w:val="19"/>
          <w:szCs w:val="19"/>
          <w:lang w:val="en-US"/>
        </w:rPr>
        <w:t>Debug</w:t>
      </w:r>
      <w:r>
        <w:rPr>
          <w:rFonts w:ascii="Consolas" w:hAnsi="Consolas" w:cs="Consolas"/>
          <w:color w:val="0000FF"/>
          <w:sz w:val="19"/>
          <w:szCs w:val="19"/>
          <w:lang w:val="en-US"/>
        </w:rPr>
        <w:t>="true"</w:t>
      </w:r>
      <w:r>
        <w:rPr>
          <w:rFonts w:ascii="Consolas" w:hAnsi="Consolas" w:cs="Consolas"/>
          <w:color w:val="FF0000"/>
          <w:sz w:val="19"/>
          <w:szCs w:val="19"/>
          <w:lang w:val="en-US"/>
        </w:rPr>
        <w:t>Service</w:t>
      </w:r>
      <w:r>
        <w:rPr>
          <w:rFonts w:ascii="Consolas" w:hAnsi="Consolas" w:cs="Consolas"/>
          <w:color w:val="0000FF"/>
          <w:sz w:val="19"/>
          <w:szCs w:val="19"/>
          <w:lang w:val="en-US"/>
        </w:rPr>
        <w:t>="WcfService_GSB.ServiceMedecin"</w:t>
      </w:r>
      <w:r>
        <w:rPr>
          <w:rFonts w:ascii="Consolas" w:hAnsi="Consolas" w:cs="Consolas"/>
          <w:sz w:val="19"/>
          <w:szCs w:val="19"/>
          <w:shd w:val="clear" w:color="auto" w:fill="FFFF00"/>
          <w:lang w:val="en-US"/>
        </w:rPr>
        <w:t>%&gt;</w:t>
      </w:r>
    </w:p>
    <w:p w:rsidR="00CF4E56" w:rsidRDefault="00CF4E56">
      <w:pPr>
        <w:rPr>
          <w:lang w:val="en-US"/>
        </w:rPr>
      </w:pPr>
    </w:p>
    <w:p w:rsidR="00CF4E56" w:rsidRDefault="00F50472">
      <w:r>
        <w:t>Le nom du service est de type  :</w:t>
      </w:r>
      <w:r>
        <w:br/>
      </w:r>
    </w:p>
    <w:p w:rsidR="00CF4E56" w:rsidRDefault="00F50472">
      <w:r>
        <w:tab/>
        <w:t>&lt;</w:t>
      </w:r>
      <w:r>
        <w:rPr>
          <w:i/>
        </w:rPr>
        <w:t>nom du namespace&gt;.&lt;nom de la classe d’implémentation du service&gt;</w:t>
      </w:r>
    </w:p>
    <w:p w:rsidR="00CF4E56" w:rsidRDefault="00CF4E56"/>
    <w:p w:rsidR="00CF4E56" w:rsidRDefault="00F50472">
      <w:r>
        <w:t>Remarque : ce fichier n’est plus nécessaire depuis la version 4.0 du framework ; on peut en effet indiquer le nom du service dans le fichier de configuration.</w:t>
      </w:r>
    </w:p>
    <w:p w:rsidR="00CF4E56" w:rsidRDefault="00F50472">
      <w:r>
        <w:t xml:space="preserve">Ajoutons les références aux deux projets </w:t>
      </w:r>
      <w:r>
        <w:rPr>
          <w:i/>
        </w:rPr>
        <w:t>DAO_GSB</w:t>
      </w:r>
      <w:r>
        <w:t xml:space="preserve"> et </w:t>
      </w:r>
      <w:r>
        <w:rPr>
          <w:i/>
        </w:rPr>
        <w:t>WCF_Service_GSB</w:t>
      </w:r>
      <w:r>
        <w:t xml:space="preserve"> ainsi qu’à la dll </w:t>
      </w:r>
      <w:r>
        <w:rPr>
          <w:i/>
        </w:rPr>
        <w:t>System.Data.Entity</w:t>
      </w:r>
      <w:r>
        <w:t>.</w:t>
      </w:r>
    </w:p>
    <w:p w:rsidR="00CF4E56" w:rsidRDefault="00CF4E56"/>
    <w:p w:rsidR="00CF4E56" w:rsidRDefault="00F50472">
      <w:r>
        <w:t xml:space="preserve">La configuration du service (les points A et B) se fait dans le fichier </w:t>
      </w:r>
      <w:r>
        <w:rPr>
          <w:i/>
        </w:rPr>
        <w:t>Web.config</w:t>
      </w:r>
      <w:r>
        <w:t> :</w:t>
      </w:r>
    </w:p>
    <w:p w:rsidR="00CF4E56" w:rsidRDefault="00CF4E56"/>
    <w:p w:rsidR="00CF4E56" w:rsidRDefault="00CA4EF6">
      <w:r>
        <w:rPr>
          <w:noProof/>
          <w:lang w:eastAsia="fr-FR"/>
        </w:rPr>
        <w:drawing>
          <wp:inline distT="0" distB="0" distL="0" distR="0">
            <wp:extent cx="5762625" cy="29241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2924175"/>
                    </a:xfrm>
                    <a:prstGeom prst="rect">
                      <a:avLst/>
                    </a:prstGeom>
                    <a:solidFill>
                      <a:srgbClr val="FFFFFF"/>
                    </a:solidFill>
                    <a:ln>
                      <a:noFill/>
                    </a:ln>
                  </pic:spPr>
                </pic:pic>
              </a:graphicData>
            </a:graphic>
          </wp:inline>
        </w:drawing>
      </w:r>
    </w:p>
    <w:p w:rsidR="00CF4E56" w:rsidRDefault="00F50472">
      <w:r>
        <w:t>Le fichier doit contenir la chaîne de connexion (copiée à partir du projet DAO_GSB).</w:t>
      </w:r>
    </w:p>
    <w:p w:rsidR="00CF4E56" w:rsidRDefault="00F50472">
      <w:r>
        <w:t xml:space="preserve">La balise &lt;service&gt; décrit les paramètres du service. Deux </w:t>
      </w:r>
      <w:r>
        <w:rPr>
          <w:i/>
        </w:rPr>
        <w:t>endPoint</w:t>
      </w:r>
      <w:r>
        <w:t xml:space="preserve"> – points de connexion- sont indiqués. </w:t>
      </w:r>
    </w:p>
    <w:p w:rsidR="00CF4E56" w:rsidRDefault="00CF4E56"/>
    <w:p w:rsidR="00CF4E56" w:rsidRDefault="00F50472">
      <w:pPr>
        <w:pStyle w:val="Titre3"/>
        <w:keepNext/>
        <w:numPr>
          <w:ilvl w:val="2"/>
          <w:numId w:val="2"/>
        </w:numPr>
        <w:tabs>
          <w:tab w:val="left" w:pos="0"/>
        </w:tabs>
        <w:spacing w:before="200"/>
      </w:pPr>
      <w:bookmarkStart w:id="25" w:name="__RefHeading__20058_1443249659"/>
      <w:bookmarkEnd w:id="25"/>
      <w:r>
        <w:tab/>
      </w:r>
      <w:r>
        <w:tab/>
        <w:t>2.b.1 Premier point de connexion</w:t>
      </w:r>
    </w:p>
    <w:p w:rsidR="00CF4E56" w:rsidRDefault="00CF4E56"/>
    <w:p w:rsidR="00CF4E56" w:rsidRDefault="00F50472">
      <w:r>
        <w:t xml:space="preserve">Le premier a comme adresse relative (Point A du contrat)  la racine et comme liaison (point B du contrat)  </w:t>
      </w:r>
      <w:r>
        <w:rPr>
          <w:i/>
        </w:rPr>
        <w:t>basicHttpBinding</w:t>
      </w:r>
      <w:r>
        <w:t xml:space="preserve"> . Il existe 4 types de </w:t>
      </w:r>
      <w:r w:rsidRPr="00CA4EF6">
        <w:rPr>
          <w:i/>
          <w:iCs/>
        </w:rPr>
        <w:t>binding</w:t>
      </w:r>
      <w:r>
        <w:t xml:space="preserve"> selon le protocole et la sécurité choisis(voir la documentation MSDN à ce propos) ; celui mis en œuvre ici supporte le protocole SOAP indispensable à un webService.</w:t>
      </w:r>
    </w:p>
    <w:p w:rsidR="00CF4E56" w:rsidRDefault="00F50472">
      <w:r>
        <w:t xml:space="preserve">C’est ce premier point qui exposera les méthodes du service. </w:t>
      </w:r>
    </w:p>
    <w:p w:rsidR="00CF4E56" w:rsidRDefault="00F50472">
      <w:r>
        <w:t>La balise &lt;identity&gt; n’est pas nécessaire.</w:t>
      </w:r>
    </w:p>
    <w:p w:rsidR="00CF4E56" w:rsidRDefault="00CF4E56"/>
    <w:p w:rsidR="00CF4E56" w:rsidRDefault="00F50472">
      <w:pPr>
        <w:pStyle w:val="Titre3"/>
        <w:keepNext/>
        <w:numPr>
          <w:ilvl w:val="2"/>
          <w:numId w:val="2"/>
        </w:numPr>
        <w:tabs>
          <w:tab w:val="left" w:pos="0"/>
        </w:tabs>
        <w:spacing w:before="200"/>
      </w:pPr>
      <w:bookmarkStart w:id="26" w:name="__RefHeading__20060_1443249659"/>
      <w:bookmarkEnd w:id="26"/>
      <w:r>
        <w:tab/>
      </w:r>
      <w:r>
        <w:tab/>
        <w:t>2.b.2 Deuxième point de connexion</w:t>
      </w:r>
    </w:p>
    <w:p w:rsidR="00CF4E56" w:rsidRDefault="00CF4E56"/>
    <w:p w:rsidR="00CF4E56" w:rsidRDefault="00F50472">
      <w:r>
        <w:t xml:space="preserve">Le second point est obligatoire pour un service SOAP : il s’agit ici de présenter au client </w:t>
      </w:r>
      <w:r>
        <w:rPr>
          <w:i/>
        </w:rPr>
        <w:t>la structure</w:t>
      </w:r>
      <w:r>
        <w:t xml:space="preserve"> du service afin que celui-ci puisse le consommer. </w:t>
      </w:r>
    </w:p>
    <w:p w:rsidR="00CF4E56" w:rsidRDefault="00F50472">
      <w:r>
        <w:t>Pour voir de quoi  il s’agit, lançons en mode debug (F5) la solution (après avoir indiqué que le projet ASP est le projet de démarrage). L’application lance le navigateur :</w:t>
      </w:r>
    </w:p>
    <w:p w:rsidR="00CF4E56" w:rsidRDefault="00CA4EF6">
      <w:r>
        <w:rPr>
          <w:noProof/>
          <w:lang w:eastAsia="fr-FR"/>
        </w:rPr>
        <w:lastRenderedPageBreak/>
        <w:drawing>
          <wp:inline distT="0" distB="0" distL="0" distR="0">
            <wp:extent cx="4781550" cy="1819275"/>
            <wp:effectExtent l="0" t="0" r="0" b="952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81550" cy="1819275"/>
                    </a:xfrm>
                    <a:prstGeom prst="rect">
                      <a:avLst/>
                    </a:prstGeom>
                    <a:solidFill>
                      <a:srgbClr val="FFFFFF"/>
                    </a:solidFill>
                    <a:ln>
                      <a:noFill/>
                    </a:ln>
                  </pic:spPr>
                </pic:pic>
              </a:graphicData>
            </a:graphic>
          </wp:inline>
        </w:drawing>
      </w:r>
    </w:p>
    <w:p w:rsidR="00CF4E56" w:rsidRDefault="00F50472">
      <w:r>
        <w:t xml:space="preserve">Si nous ouvrons le lien </w:t>
      </w:r>
      <w:r>
        <w:rPr>
          <w:i/>
        </w:rPr>
        <w:t>ServiceMedecin.svc</w:t>
      </w:r>
      <w:r>
        <w:t xml:space="preserve"> nous obtenons la présentation du service.</w:t>
      </w:r>
    </w:p>
    <w:p w:rsidR="00CF4E56" w:rsidRDefault="00CA4EF6">
      <w:r>
        <w:rPr>
          <w:noProof/>
          <w:lang w:eastAsia="fr-FR"/>
        </w:rPr>
        <w:drawing>
          <wp:inline distT="0" distB="0" distL="0" distR="0">
            <wp:extent cx="4705350" cy="264795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05350" cy="2647950"/>
                    </a:xfrm>
                    <a:prstGeom prst="rect">
                      <a:avLst/>
                    </a:prstGeom>
                    <a:solidFill>
                      <a:srgbClr val="FFFFFF"/>
                    </a:solidFill>
                    <a:ln>
                      <a:noFill/>
                    </a:ln>
                  </pic:spPr>
                </pic:pic>
              </a:graphicData>
            </a:graphic>
          </wp:inline>
        </w:drawing>
      </w:r>
    </w:p>
    <w:p w:rsidR="00CF4E56" w:rsidRDefault="00CF4E56"/>
    <w:p w:rsidR="00CF4E56" w:rsidRDefault="00F50472">
      <w:r>
        <w:t>Si nous cliquons sur le lien proposé, nous obtenons la description (au format XML) des méthodes du service :</w:t>
      </w:r>
    </w:p>
    <w:p w:rsidR="00CF4E56" w:rsidRDefault="00CA4EF6">
      <w:r>
        <w:rPr>
          <w:noProof/>
          <w:lang w:eastAsia="fr-FR"/>
        </w:rPr>
        <w:drawing>
          <wp:inline distT="0" distB="0" distL="0" distR="0">
            <wp:extent cx="4743450" cy="253365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43450" cy="2533650"/>
                    </a:xfrm>
                    <a:prstGeom prst="rect">
                      <a:avLst/>
                    </a:prstGeom>
                    <a:solidFill>
                      <a:srgbClr val="FFFFFF"/>
                    </a:solidFill>
                    <a:ln>
                      <a:noFill/>
                    </a:ln>
                  </pic:spPr>
                </pic:pic>
              </a:graphicData>
            </a:graphic>
          </wp:inline>
        </w:drawing>
      </w:r>
    </w:p>
    <w:p w:rsidR="00CF4E56" w:rsidRDefault="00CF4E56"/>
    <w:p w:rsidR="00CF4E56" w:rsidRDefault="00F50472">
      <w:r>
        <w:t xml:space="preserve">C’est ce fichier qui permettra au client de consommer le service en donnant les informations nécessaires à la création d’une classe </w:t>
      </w:r>
      <w:r>
        <w:rPr>
          <w:i/>
        </w:rPr>
        <w:t>proxy</w:t>
      </w:r>
      <w:r>
        <w:t xml:space="preserve"> (mandataire du service), le sur-langage utilisé est WSDL. </w:t>
      </w:r>
    </w:p>
    <w:p w:rsidR="00CF4E56" w:rsidRDefault="00CF4E56"/>
    <w:p w:rsidR="00CF4E56" w:rsidRDefault="00F50472">
      <w:r>
        <w:t>Remarque : on peut aussi lancer l’application directement par le serveur de développement installé dans VS2010, à partir de l’icône en bas à droite du bureau :</w:t>
      </w:r>
    </w:p>
    <w:p w:rsidR="00CF4E56" w:rsidRDefault="00CF4E56"/>
    <w:p w:rsidR="00CF4E56" w:rsidRDefault="00CA4EF6">
      <w:pPr>
        <w:jc w:val="center"/>
      </w:pPr>
      <w:r>
        <w:rPr>
          <w:noProof/>
          <w:lang w:eastAsia="fr-FR"/>
        </w:rPr>
        <w:lastRenderedPageBreak/>
        <w:drawing>
          <wp:inline distT="0" distB="0" distL="0" distR="0">
            <wp:extent cx="3143250" cy="1876425"/>
            <wp:effectExtent l="0" t="0" r="0" b="952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0" cy="1876425"/>
                    </a:xfrm>
                    <a:prstGeom prst="rect">
                      <a:avLst/>
                    </a:prstGeom>
                    <a:solidFill>
                      <a:srgbClr val="FFFFFF"/>
                    </a:solidFill>
                    <a:ln>
                      <a:noFill/>
                    </a:ln>
                  </pic:spPr>
                </pic:pic>
              </a:graphicData>
            </a:graphic>
          </wp:inline>
        </w:drawing>
      </w:r>
    </w:p>
    <w:p w:rsidR="00CF4E56" w:rsidRDefault="00CF4E56"/>
    <w:p w:rsidR="00CF4E56" w:rsidRDefault="00F50472">
      <w:r>
        <w:t>Pour résumer l’architecture applicative, voici le diagramme de composants :</w:t>
      </w:r>
    </w:p>
    <w:p w:rsidR="00CF4E56" w:rsidRDefault="00CF4E56"/>
    <w:p w:rsidR="00CF4E56" w:rsidRDefault="00CA4EF6">
      <w:pPr>
        <w:rPr>
          <w:lang w:eastAsia="fr-FR"/>
        </w:rPr>
      </w:pPr>
      <w:r>
        <w:rPr>
          <w:noProof/>
          <w:lang w:eastAsia="fr-FR"/>
        </w:rPr>
        <w:drawing>
          <wp:inline distT="0" distB="0" distL="0" distR="0">
            <wp:extent cx="5448300" cy="249555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48300" cy="2495550"/>
                    </a:xfrm>
                    <a:prstGeom prst="rect">
                      <a:avLst/>
                    </a:prstGeom>
                    <a:solidFill>
                      <a:srgbClr val="FFFFFF"/>
                    </a:solidFill>
                    <a:ln>
                      <a:noFill/>
                    </a:ln>
                  </pic:spPr>
                </pic:pic>
              </a:graphicData>
            </a:graphic>
          </wp:inline>
        </w:drawing>
      </w:r>
    </w:p>
    <w:p w:rsidR="00CF4E56" w:rsidRDefault="00F50472">
      <w:r>
        <w:rPr>
          <w:lang w:eastAsia="fr-FR"/>
        </w:rPr>
        <w:t>Remarque : la couche métier dans notre cas est réduit à l’enrichissement de la classe medecin (classe partial) et aux méthodes d’extension.</w:t>
      </w:r>
    </w:p>
    <w:p w:rsidR="00CF4E56" w:rsidRDefault="00F50472">
      <w:pPr>
        <w:pStyle w:val="Titre3"/>
        <w:keepNext/>
        <w:numPr>
          <w:ilvl w:val="2"/>
          <w:numId w:val="2"/>
        </w:numPr>
        <w:tabs>
          <w:tab w:val="left" w:pos="0"/>
        </w:tabs>
        <w:spacing w:before="200"/>
      </w:pPr>
      <w:bookmarkStart w:id="27" w:name="__RefHeading__20062_1443249659"/>
      <w:bookmarkEnd w:id="27"/>
      <w:r>
        <w:t>2.c Un client de test du service</w:t>
      </w:r>
    </w:p>
    <w:p w:rsidR="00CF4E56" w:rsidRDefault="00CF4E56"/>
    <w:p w:rsidR="00CF4E56" w:rsidRDefault="00F50472">
      <w:r>
        <w:t>Nous allons ajouter un nouveau projet afin de tester le service. Faisons simple, contentons-nous d’une application console :</w:t>
      </w:r>
    </w:p>
    <w:p w:rsidR="00CF4E56" w:rsidRDefault="00CA4EF6">
      <w:pPr>
        <w:jc w:val="center"/>
      </w:pPr>
      <w:r>
        <w:rPr>
          <w:noProof/>
          <w:lang w:eastAsia="fr-FR"/>
        </w:rPr>
        <w:drawing>
          <wp:inline distT="0" distB="0" distL="0" distR="0">
            <wp:extent cx="1304925" cy="666750"/>
            <wp:effectExtent l="0" t="0" r="9525"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04925" cy="666750"/>
                    </a:xfrm>
                    <a:prstGeom prst="rect">
                      <a:avLst/>
                    </a:prstGeom>
                    <a:solidFill>
                      <a:srgbClr val="FFFFFF"/>
                    </a:solidFill>
                    <a:ln>
                      <a:noFill/>
                    </a:ln>
                  </pic:spPr>
                </pic:pic>
              </a:graphicData>
            </a:graphic>
          </wp:inline>
        </w:drawing>
      </w:r>
    </w:p>
    <w:p w:rsidR="00CF4E56" w:rsidRDefault="00F50472">
      <w:pPr>
        <w:jc w:val="center"/>
      </w:pPr>
      <w:r>
        <w:t>Ajoutons à ce projet une référence de service (clic droit sur Références/ajouter une référence de service) ; une fenêtre s’ouvre, complétons les champs :</w:t>
      </w:r>
    </w:p>
    <w:p w:rsidR="00CF4E56" w:rsidRDefault="00CF4E56">
      <w:pPr>
        <w:jc w:val="center"/>
      </w:pPr>
    </w:p>
    <w:p w:rsidR="00CF4E56" w:rsidRDefault="00CA4EF6">
      <w:pPr>
        <w:jc w:val="center"/>
      </w:pPr>
      <w:r>
        <w:rPr>
          <w:noProof/>
          <w:lang w:eastAsia="fr-FR"/>
        </w:rPr>
        <w:lastRenderedPageBreak/>
        <w:drawing>
          <wp:inline distT="0" distB="0" distL="0" distR="0">
            <wp:extent cx="2266950" cy="2714625"/>
            <wp:effectExtent l="0" t="0" r="0" b="952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66950" cy="2714625"/>
                    </a:xfrm>
                    <a:prstGeom prst="rect">
                      <a:avLst/>
                    </a:prstGeom>
                    <a:solidFill>
                      <a:srgbClr val="FFFFFF"/>
                    </a:solidFill>
                    <a:ln>
                      <a:noFill/>
                    </a:ln>
                  </pic:spPr>
                </pic:pic>
              </a:graphicData>
            </a:graphic>
          </wp:inline>
        </w:drawing>
      </w:r>
    </w:p>
    <w:p w:rsidR="00CF4E56" w:rsidRDefault="00CF4E56"/>
    <w:p w:rsidR="00CF4E56" w:rsidRDefault="00CF4E56"/>
    <w:p w:rsidR="00CF4E56" w:rsidRDefault="00F50472">
      <w:r>
        <w:t>Remarques :</w:t>
      </w:r>
    </w:p>
    <w:p w:rsidR="00CF4E56" w:rsidRDefault="00F50472">
      <w:pPr>
        <w:numPr>
          <w:ilvl w:val="0"/>
          <w:numId w:val="21"/>
        </w:numPr>
      </w:pPr>
      <w:r>
        <w:t>Le numéro de port est visible à partir du serveur de développement.</w:t>
      </w:r>
    </w:p>
    <w:p w:rsidR="00CF4E56" w:rsidRDefault="00F50472">
      <w:pPr>
        <w:numPr>
          <w:ilvl w:val="0"/>
          <w:numId w:val="21"/>
        </w:numPr>
      </w:pPr>
      <w:r>
        <w:t>L’espace de nom est le namespace du service côté client.</w:t>
      </w:r>
    </w:p>
    <w:p w:rsidR="00CF4E56" w:rsidRDefault="00CF4E56"/>
    <w:p w:rsidR="00CF4E56" w:rsidRDefault="00F50472">
      <w:r>
        <w:t>En cliquant sur OK, on constate que beaucoup de choses ont été générées :</w:t>
      </w:r>
    </w:p>
    <w:p w:rsidR="00CF4E56" w:rsidRDefault="00CF4E56"/>
    <w:p w:rsidR="00CF4E56" w:rsidRDefault="00F50472">
      <w:pPr>
        <w:numPr>
          <w:ilvl w:val="0"/>
          <w:numId w:val="15"/>
        </w:numPr>
      </w:pPr>
      <w:r>
        <w:t>Si on demande à voir le service dans l’explorateur d’objets (clic droit sur ServiceMedecin/voir dans l’explorateur d’objets), on peut visualiser les services côté client :</w:t>
      </w:r>
      <w:r>
        <w:br/>
      </w:r>
    </w:p>
    <w:p w:rsidR="00CF4E56" w:rsidRDefault="00CA4EF6">
      <w:pPr>
        <w:jc w:val="center"/>
        <w:rPr>
          <w:rFonts w:eastAsia="Arial"/>
        </w:rPr>
      </w:pPr>
      <w:r>
        <w:rPr>
          <w:noProof/>
          <w:lang w:eastAsia="fr-FR"/>
        </w:rPr>
        <w:drawing>
          <wp:inline distT="0" distB="0" distL="0" distR="0">
            <wp:extent cx="4781550" cy="2238375"/>
            <wp:effectExtent l="0" t="0" r="0" b="952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81550" cy="2238375"/>
                    </a:xfrm>
                    <a:prstGeom prst="rect">
                      <a:avLst/>
                    </a:prstGeom>
                    <a:solidFill>
                      <a:srgbClr val="FFFFFF"/>
                    </a:solidFill>
                    <a:ln>
                      <a:noFill/>
                    </a:ln>
                  </pic:spPr>
                </pic:pic>
              </a:graphicData>
            </a:graphic>
          </wp:inline>
        </w:drawing>
      </w:r>
    </w:p>
    <w:p w:rsidR="00CF4E56" w:rsidRDefault="00CF4E56"/>
    <w:p w:rsidR="00CF4E56" w:rsidRDefault="00F50472">
      <w:pPr>
        <w:numPr>
          <w:ilvl w:val="0"/>
          <w:numId w:val="15"/>
        </w:numPr>
      </w:pPr>
      <w:r>
        <w:t xml:space="preserve">La classe </w:t>
      </w:r>
      <w:r>
        <w:rPr>
          <w:i/>
        </w:rPr>
        <w:t>medecin</w:t>
      </w:r>
      <w:r>
        <w:t xml:space="preserve"> est également accessible :</w:t>
      </w:r>
    </w:p>
    <w:p w:rsidR="00CF4E56" w:rsidRDefault="00CF4E56"/>
    <w:p w:rsidR="00CF4E56" w:rsidRDefault="00CA4EF6">
      <w:pPr>
        <w:jc w:val="center"/>
      </w:pPr>
      <w:r>
        <w:rPr>
          <w:noProof/>
          <w:lang w:eastAsia="fr-FR"/>
        </w:rPr>
        <w:lastRenderedPageBreak/>
        <w:drawing>
          <wp:inline distT="0" distB="0" distL="0" distR="0">
            <wp:extent cx="4229100" cy="23622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29100" cy="2362200"/>
                    </a:xfrm>
                    <a:prstGeom prst="rect">
                      <a:avLst/>
                    </a:prstGeom>
                    <a:solidFill>
                      <a:srgbClr val="FFFFFF"/>
                    </a:solidFill>
                    <a:ln>
                      <a:noFill/>
                    </a:ln>
                  </pic:spPr>
                </pic:pic>
              </a:graphicData>
            </a:graphic>
          </wp:inline>
        </w:drawing>
      </w:r>
    </w:p>
    <w:p w:rsidR="00CF4E56" w:rsidRDefault="00CF4E56"/>
    <w:p w:rsidR="00CF4E56" w:rsidRDefault="00F50472">
      <w:pPr>
        <w:numPr>
          <w:ilvl w:val="0"/>
          <w:numId w:val="15"/>
        </w:numPr>
      </w:pPr>
      <w:r>
        <w:t xml:space="preserve">Les services sont disponibles à partir d’une classe proxy : </w:t>
      </w:r>
      <w:r>
        <w:rPr>
          <w:i/>
        </w:rPr>
        <w:t xml:space="preserve">ServiceMedecinClient, </w:t>
      </w:r>
      <w:r>
        <w:t>générée automatiquement au moment de la création de la référence au service Web.</w:t>
      </w:r>
    </w:p>
    <w:p w:rsidR="00CF4E56" w:rsidRDefault="00F50472">
      <w:pPr>
        <w:numPr>
          <w:ilvl w:val="0"/>
          <w:numId w:val="15"/>
        </w:numPr>
      </w:pPr>
      <w:r>
        <w:t>Les fonctions qui retournaient des listes dans le service retournent maintenant des tableaux, côté client. C’est bien normal puisque les WebServices doivent être indépendants des technologies et le type List est spécifique à C#, contrairement aux tableaux.</w:t>
      </w:r>
    </w:p>
    <w:p w:rsidR="00CF4E56" w:rsidRDefault="00CF4E56">
      <w:pPr>
        <w:ind w:left="432"/>
      </w:pPr>
    </w:p>
    <w:p w:rsidR="00CF4E56" w:rsidRDefault="00F50472">
      <w:r>
        <w:t xml:space="preserve">L’autre élément généré est le fichier de configuration </w:t>
      </w:r>
      <w:r>
        <w:rPr>
          <w:i/>
        </w:rPr>
        <w:t>app.config</w:t>
      </w:r>
      <w:r>
        <w:t xml:space="preserve"> dans lequel on peut retrouver la configuration (</w:t>
      </w:r>
      <w:r>
        <w:rPr>
          <w:i/>
        </w:rPr>
        <w:t>A, B et C</w:t>
      </w:r>
      <w:r>
        <w:t>) du point de connexion :</w:t>
      </w:r>
    </w:p>
    <w:p w:rsidR="00CF4E56" w:rsidRDefault="00CF4E56"/>
    <w:p w:rsidR="00CF4E56" w:rsidRDefault="00F50472">
      <w:pPr>
        <w:rPr>
          <w:rFonts w:ascii="Consolas" w:eastAsia="Consolas" w:hAnsi="Consolas" w:cs="Consolas"/>
          <w:color w:val="0000FF"/>
          <w:sz w:val="19"/>
          <w:szCs w:val="19"/>
          <w:lang w:val="en-US"/>
        </w:rPr>
      </w:pPr>
      <w:r>
        <w:rPr>
          <w:rFonts w:ascii="Consolas" w:hAnsi="Consolas" w:cs="Consolas"/>
          <w:color w:val="0000FF"/>
          <w:sz w:val="19"/>
          <w:szCs w:val="19"/>
          <w:lang w:val="en-US"/>
        </w:rPr>
        <w:t>&lt;</w:t>
      </w:r>
      <w:r>
        <w:rPr>
          <w:rFonts w:ascii="Consolas" w:hAnsi="Consolas" w:cs="Consolas"/>
          <w:color w:val="A31515"/>
          <w:sz w:val="19"/>
          <w:szCs w:val="19"/>
          <w:lang w:val="en-US"/>
        </w:rPr>
        <w:t>endpoint</w:t>
      </w:r>
      <w:r>
        <w:rPr>
          <w:rFonts w:ascii="Consolas" w:hAnsi="Consolas" w:cs="Consolas"/>
          <w:color w:val="FF0000"/>
          <w:sz w:val="19"/>
          <w:szCs w:val="19"/>
          <w:lang w:val="en-US"/>
        </w:rPr>
        <w:t>address</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http://localhost:1784/ServiceMedecin.svc</w:t>
      </w:r>
      <w:r>
        <w:rPr>
          <w:rFonts w:ascii="Consolas" w:hAnsi="Consolas" w:cs="Consolas"/>
          <w:sz w:val="19"/>
          <w:szCs w:val="19"/>
          <w:lang w:val="en-US"/>
        </w:rPr>
        <w:t>"</w:t>
      </w:r>
    </w:p>
    <w:p w:rsidR="00CF4E56" w:rsidRDefault="00F50472">
      <w:pPr>
        <w:rPr>
          <w:rFonts w:ascii="Consolas" w:eastAsia="Consolas" w:hAnsi="Consolas" w:cs="Consolas"/>
          <w:color w:val="0000FF"/>
          <w:sz w:val="19"/>
          <w:szCs w:val="19"/>
          <w:lang w:val="en-US"/>
        </w:rPr>
      </w:pPr>
      <w:r>
        <w:rPr>
          <w:rFonts w:ascii="Consolas" w:hAnsi="Consolas" w:cs="Consolas"/>
          <w:color w:val="FF0000"/>
          <w:sz w:val="19"/>
          <w:szCs w:val="19"/>
          <w:lang w:val="en-US"/>
        </w:rPr>
        <w:t>binding</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basicHttpBinding</w:t>
      </w:r>
      <w:r>
        <w:rPr>
          <w:rFonts w:ascii="Consolas" w:hAnsi="Consolas" w:cs="Consolas"/>
          <w:sz w:val="19"/>
          <w:szCs w:val="19"/>
          <w:lang w:val="en-US"/>
        </w:rPr>
        <w:t>"</w:t>
      </w:r>
      <w:r>
        <w:rPr>
          <w:rFonts w:ascii="Consolas" w:hAnsi="Consolas" w:cs="Consolas"/>
          <w:color w:val="FF0000"/>
          <w:sz w:val="19"/>
          <w:szCs w:val="19"/>
          <w:lang w:val="en-US"/>
        </w:rPr>
        <w:t>bindingConfiguration</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BasicHttpBinding_IServiceMedecin</w:t>
      </w:r>
      <w:r>
        <w:rPr>
          <w:rFonts w:ascii="Consolas" w:hAnsi="Consolas" w:cs="Consolas"/>
          <w:sz w:val="19"/>
          <w:szCs w:val="19"/>
          <w:lang w:val="en-US"/>
        </w:rPr>
        <w:t>"</w:t>
      </w:r>
    </w:p>
    <w:p w:rsidR="00CF4E56" w:rsidRDefault="00F50472">
      <w:pPr>
        <w:rPr>
          <w:lang w:val="en-US"/>
        </w:rPr>
      </w:pPr>
      <w:r>
        <w:rPr>
          <w:rFonts w:ascii="Consolas" w:hAnsi="Consolas" w:cs="Consolas"/>
          <w:color w:val="FF0000"/>
          <w:sz w:val="19"/>
          <w:szCs w:val="19"/>
          <w:lang w:val="en-US"/>
        </w:rPr>
        <w:t>contract</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ServiceClient.IServiceMedecin</w:t>
      </w:r>
      <w:r>
        <w:rPr>
          <w:rFonts w:ascii="Consolas" w:hAnsi="Consolas" w:cs="Consolas"/>
          <w:sz w:val="19"/>
          <w:szCs w:val="19"/>
          <w:lang w:val="en-US"/>
        </w:rPr>
        <w:t>"</w:t>
      </w:r>
      <w:r>
        <w:rPr>
          <w:rFonts w:ascii="Consolas" w:hAnsi="Consolas" w:cs="Consolas"/>
          <w:color w:val="FF0000"/>
          <w:sz w:val="19"/>
          <w:szCs w:val="19"/>
          <w:lang w:val="en-US"/>
        </w:rPr>
        <w:t>name</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BasicHttpBinding_IServiceMedecin</w:t>
      </w:r>
      <w:r>
        <w:rPr>
          <w:rFonts w:ascii="Consolas" w:hAnsi="Consolas" w:cs="Consolas"/>
          <w:sz w:val="19"/>
          <w:szCs w:val="19"/>
          <w:lang w:val="en-US"/>
        </w:rPr>
        <w:t>"</w:t>
      </w:r>
      <w:r>
        <w:rPr>
          <w:rFonts w:ascii="Consolas" w:hAnsi="Consolas" w:cs="Consolas"/>
          <w:color w:val="0000FF"/>
          <w:sz w:val="19"/>
          <w:szCs w:val="19"/>
          <w:lang w:val="en-US"/>
        </w:rPr>
        <w:t xml:space="preserve"> /&gt;</w:t>
      </w:r>
    </w:p>
    <w:p w:rsidR="00CF4E56" w:rsidRDefault="00CF4E56">
      <w:pPr>
        <w:rPr>
          <w:lang w:val="en-US"/>
        </w:rPr>
      </w:pPr>
    </w:p>
    <w:p w:rsidR="00CF4E56" w:rsidRDefault="00CF4E56">
      <w:pPr>
        <w:rPr>
          <w:lang w:val="en-US"/>
        </w:rPr>
      </w:pPr>
    </w:p>
    <w:p w:rsidR="00CF4E56" w:rsidRPr="00CF4E56" w:rsidRDefault="00F50472">
      <w:pPr>
        <w:rPr>
          <w:rFonts w:ascii="Consolas" w:hAnsi="Consolas" w:cs="Consolas"/>
          <w:color w:val="0000FF"/>
          <w:sz w:val="19"/>
          <w:szCs w:val="19"/>
        </w:rPr>
      </w:pPr>
      <w:r>
        <w:t>Testons le service côté client :</w:t>
      </w:r>
    </w:p>
    <w:p w:rsidR="00CF4E56" w:rsidRDefault="00F50472">
      <w:pPr>
        <w:rPr>
          <w:rFonts w:ascii="Consolas" w:hAnsi="Consolas" w:cs="Consolas"/>
          <w:sz w:val="19"/>
          <w:szCs w:val="19"/>
          <w:lang w:val="en-US"/>
        </w:rPr>
      </w:pPr>
      <w:r>
        <w:rPr>
          <w:rFonts w:ascii="Consolas" w:hAnsi="Consolas" w:cs="Consolas"/>
          <w:color w:val="0000FF"/>
          <w:sz w:val="19"/>
          <w:szCs w:val="19"/>
          <w:lang w:val="en-US"/>
        </w:rPr>
        <w:t>staticvoid</w:t>
      </w:r>
      <w:r>
        <w:rPr>
          <w:rFonts w:ascii="Consolas" w:hAnsi="Consolas" w:cs="Consolas"/>
          <w:sz w:val="19"/>
          <w:szCs w:val="19"/>
          <w:lang w:val="en-US"/>
        </w:rPr>
        <w:t xml:space="preserve"> Main(</w:t>
      </w:r>
      <w:r>
        <w:rPr>
          <w:rFonts w:ascii="Consolas" w:hAnsi="Consolas" w:cs="Consolas"/>
          <w:color w:val="0000FF"/>
          <w:sz w:val="19"/>
          <w:szCs w:val="19"/>
          <w:lang w:val="en-US"/>
        </w:rPr>
        <w:t>string</w:t>
      </w:r>
      <w:r>
        <w:rPr>
          <w:rFonts w:ascii="Consolas" w:hAnsi="Consolas" w:cs="Consolas"/>
          <w:sz w:val="19"/>
          <w:szCs w:val="19"/>
          <w:lang w:val="en-US"/>
        </w:rPr>
        <w:t>[] args)</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hAnsi="Consolas" w:cs="Consolas"/>
          <w:sz w:val="19"/>
          <w:szCs w:val="19"/>
          <w:lang w:val="en-US"/>
        </w:rPr>
      </w:pPr>
      <w:r>
        <w:rPr>
          <w:rFonts w:ascii="Consolas" w:hAnsi="Consolas" w:cs="Consolas"/>
          <w:sz w:val="19"/>
          <w:szCs w:val="19"/>
          <w:lang w:val="en-US"/>
        </w:rPr>
        <w:t>ServiceClient.</w:t>
      </w:r>
      <w:r>
        <w:rPr>
          <w:rFonts w:ascii="Consolas" w:hAnsi="Consolas" w:cs="Consolas"/>
          <w:color w:val="2B91AF"/>
          <w:sz w:val="19"/>
          <w:szCs w:val="19"/>
          <w:lang w:val="en-US"/>
        </w:rPr>
        <w:t>ServiceMedecinClient</w:t>
      </w:r>
      <w:r>
        <w:rPr>
          <w:rFonts w:ascii="Consolas" w:hAnsi="Consolas" w:cs="Consolas"/>
          <w:sz w:val="19"/>
          <w:szCs w:val="19"/>
          <w:lang w:val="en-US"/>
        </w:rPr>
        <w:t xml:space="preserve">srv = </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ab/>
      </w:r>
      <w:r>
        <w:rPr>
          <w:rFonts w:ascii="Consolas" w:hAnsi="Consolas" w:cs="Consolas"/>
          <w:color w:val="0000FF"/>
          <w:sz w:val="19"/>
          <w:szCs w:val="19"/>
          <w:lang w:val="en-US"/>
        </w:rPr>
        <w:t>new</w:t>
      </w:r>
      <w:r>
        <w:rPr>
          <w:rFonts w:ascii="Consolas" w:hAnsi="Consolas" w:cs="Consolas"/>
          <w:sz w:val="19"/>
          <w:szCs w:val="19"/>
          <w:lang w:val="en-US"/>
        </w:rPr>
        <w:t>ServiceClient.</w:t>
      </w:r>
      <w:r>
        <w:rPr>
          <w:rFonts w:ascii="Consolas" w:hAnsi="Consolas" w:cs="Consolas"/>
          <w:color w:val="2B91AF"/>
          <w:sz w:val="19"/>
          <w:szCs w:val="19"/>
          <w:lang w:val="en-US"/>
        </w:rPr>
        <w:t>ServiceMedecinClient</w:t>
      </w: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ab/>
      </w:r>
      <w:r>
        <w:rPr>
          <w:rFonts w:ascii="Consolas" w:hAnsi="Consolas" w:cs="Consolas"/>
          <w:color w:val="2B91AF"/>
          <w:sz w:val="19"/>
          <w:szCs w:val="19"/>
          <w:lang w:val="en-US"/>
        </w:rPr>
        <w:t>Console</w:t>
      </w:r>
      <w:r>
        <w:rPr>
          <w:rFonts w:ascii="Consolas" w:hAnsi="Consolas" w:cs="Consolas"/>
          <w:sz w:val="19"/>
          <w:szCs w:val="19"/>
          <w:lang w:val="en-US"/>
        </w:rPr>
        <w:t>.WriteLine(srv.lesDepartements().Count());</w:t>
      </w:r>
    </w:p>
    <w:p w:rsidR="00CF4E56" w:rsidRDefault="00F50472">
      <w:pPr>
        <w:rPr>
          <w:rFonts w:ascii="Consolas" w:eastAsia="Consolas" w:hAnsi="Consolas" w:cs="Consolas"/>
          <w:sz w:val="19"/>
          <w:szCs w:val="19"/>
          <w:lang w:val="en-US"/>
        </w:rPr>
      </w:pPr>
      <w:r>
        <w:rPr>
          <w:rFonts w:ascii="Consolas" w:hAnsi="Consolas" w:cs="Consolas"/>
          <w:color w:val="2B91AF"/>
          <w:sz w:val="19"/>
          <w:szCs w:val="19"/>
          <w:lang w:val="en-US"/>
        </w:rPr>
        <w:t>List</w:t>
      </w:r>
      <w:r>
        <w:rPr>
          <w:rFonts w:ascii="Consolas" w:hAnsi="Consolas" w:cs="Consolas"/>
          <w:sz w:val="19"/>
          <w:szCs w:val="19"/>
          <w:lang w:val="en-US"/>
        </w:rPr>
        <w:t>&lt;ServiceClient.</w:t>
      </w:r>
      <w:r>
        <w:rPr>
          <w:rFonts w:ascii="Consolas" w:hAnsi="Consolas" w:cs="Consolas"/>
          <w:color w:val="2B91AF"/>
          <w:sz w:val="19"/>
          <w:szCs w:val="19"/>
          <w:lang w:val="en-US"/>
        </w:rPr>
        <w:t>medecin</w:t>
      </w:r>
      <w:r>
        <w:rPr>
          <w:rFonts w:ascii="Consolas" w:hAnsi="Consolas" w:cs="Consolas"/>
          <w:sz w:val="19"/>
          <w:szCs w:val="19"/>
          <w:lang w:val="en-US"/>
        </w:rPr>
        <w:t>&gt;lst = srv.getMedecinsParNom(</w:t>
      </w:r>
      <w:r>
        <w:rPr>
          <w:rFonts w:ascii="Consolas" w:hAnsi="Consolas" w:cs="Consolas"/>
          <w:color w:val="A31515"/>
          <w:sz w:val="19"/>
          <w:szCs w:val="19"/>
          <w:lang w:val="en-US"/>
        </w:rPr>
        <w:t>"brouzais"</w:t>
      </w:r>
      <w:r>
        <w:rPr>
          <w:rFonts w:ascii="Consolas" w:hAnsi="Consolas" w:cs="Consolas"/>
          <w:sz w:val="19"/>
          <w:szCs w:val="19"/>
          <w:lang w:val="en-US"/>
        </w:rPr>
        <w:t>).ToList&lt;ServiceClient.</w:t>
      </w:r>
      <w:r>
        <w:rPr>
          <w:rFonts w:ascii="Consolas" w:hAnsi="Consolas" w:cs="Consolas"/>
          <w:color w:val="2B91AF"/>
          <w:sz w:val="19"/>
          <w:szCs w:val="19"/>
          <w:lang w:val="en-US"/>
        </w:rPr>
        <w:t>medecin</w:t>
      </w:r>
      <w:r>
        <w:rPr>
          <w:rFonts w:ascii="Consolas" w:hAnsi="Consolas" w:cs="Consolas"/>
          <w:sz w:val="19"/>
          <w:szCs w:val="19"/>
          <w:lang w:val="en-US"/>
        </w:rPr>
        <w:t>&gt;();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foreach</w:t>
      </w:r>
      <w:r>
        <w:rPr>
          <w:rFonts w:ascii="Consolas" w:hAnsi="Consolas" w:cs="Consolas"/>
          <w:sz w:val="19"/>
          <w:szCs w:val="19"/>
          <w:lang w:val="en-US"/>
        </w:rPr>
        <w:t xml:space="preserve"> (ServiceClient.</w:t>
      </w:r>
      <w:r>
        <w:rPr>
          <w:rFonts w:ascii="Consolas" w:hAnsi="Consolas" w:cs="Consolas"/>
          <w:color w:val="2B91AF"/>
          <w:sz w:val="19"/>
          <w:szCs w:val="19"/>
          <w:lang w:val="en-US"/>
        </w:rPr>
        <w:t>medecin</w:t>
      </w:r>
      <w:r>
        <w:rPr>
          <w:rFonts w:ascii="Consolas" w:hAnsi="Consolas" w:cs="Consolas"/>
          <w:sz w:val="19"/>
          <w:szCs w:val="19"/>
          <w:lang w:val="en-US"/>
        </w:rPr>
        <w:t xml:space="preserve"> m </w:t>
      </w:r>
      <w:r>
        <w:rPr>
          <w:rFonts w:ascii="Consolas" w:hAnsi="Consolas" w:cs="Consolas"/>
          <w:color w:val="0000FF"/>
          <w:sz w:val="19"/>
          <w:szCs w:val="19"/>
          <w:lang w:val="en-US"/>
        </w:rPr>
        <w:t>in</w:t>
      </w:r>
      <w:r>
        <w:rPr>
          <w:rFonts w:ascii="Consolas" w:hAnsi="Consolas" w:cs="Consolas"/>
          <w:sz w:val="19"/>
          <w:szCs w:val="19"/>
          <w:lang w:val="en-US"/>
        </w:rPr>
        <w:t>lst)</w:t>
      </w:r>
    </w:p>
    <w:p w:rsidR="00CF4E56" w:rsidRDefault="00F50472">
      <w:pPr>
        <w:rPr>
          <w:rFonts w:ascii="Consolas" w:eastAsia="Consolas" w:hAnsi="Consolas" w:cs="Consolas"/>
          <w:sz w:val="19"/>
          <w:szCs w:val="19"/>
        </w:rPr>
      </w:pPr>
      <w:r>
        <w:rPr>
          <w:rFonts w:ascii="Consolas" w:hAnsi="Consolas" w:cs="Consolas"/>
          <w:color w:val="2B91AF"/>
          <w:sz w:val="19"/>
          <w:szCs w:val="19"/>
        </w:rPr>
        <w:t>Console</w:t>
      </w:r>
      <w:r>
        <w:rPr>
          <w:rFonts w:ascii="Consolas" w:hAnsi="Consolas" w:cs="Consolas"/>
          <w:sz w:val="19"/>
          <w:szCs w:val="19"/>
        </w:rPr>
        <w:t>.WriteLine(m.prenom);</w:t>
      </w:r>
    </w:p>
    <w:p w:rsidR="00CF4E56" w:rsidRDefault="00F50472">
      <w:pPr>
        <w:rPr>
          <w:rFonts w:ascii="Consolas" w:hAnsi="Consolas" w:cs="Consolas"/>
          <w:sz w:val="19"/>
          <w:szCs w:val="19"/>
        </w:rPr>
      </w:pPr>
      <w:r>
        <w:rPr>
          <w:rFonts w:ascii="Consolas" w:hAnsi="Consolas" w:cs="Consolas"/>
          <w:sz w:val="19"/>
          <w:szCs w:val="19"/>
        </w:rPr>
        <w:t>srv.ajouterMedecin(</w:t>
      </w:r>
      <w:r>
        <w:rPr>
          <w:rFonts w:ascii="Consolas" w:hAnsi="Consolas" w:cs="Consolas"/>
          <w:color w:val="A31515"/>
          <w:sz w:val="19"/>
          <w:szCs w:val="19"/>
        </w:rPr>
        <w:t>"Dupond"</w:t>
      </w:r>
      <w:r>
        <w:rPr>
          <w:rFonts w:ascii="Consolas" w:hAnsi="Consolas" w:cs="Consolas"/>
          <w:sz w:val="19"/>
          <w:szCs w:val="19"/>
        </w:rPr>
        <w:t xml:space="preserve">, </w:t>
      </w:r>
      <w:r>
        <w:rPr>
          <w:rFonts w:ascii="Consolas" w:hAnsi="Consolas" w:cs="Consolas"/>
          <w:color w:val="A31515"/>
          <w:sz w:val="19"/>
          <w:szCs w:val="19"/>
        </w:rPr>
        <w:t>"jean"</w:t>
      </w:r>
      <w:r>
        <w:rPr>
          <w:rFonts w:ascii="Consolas" w:hAnsi="Consolas" w:cs="Consolas"/>
          <w:sz w:val="19"/>
          <w:szCs w:val="19"/>
        </w:rPr>
        <w:t xml:space="preserve">, </w:t>
      </w:r>
      <w:r>
        <w:rPr>
          <w:rFonts w:ascii="Consolas" w:hAnsi="Consolas" w:cs="Consolas"/>
          <w:color w:val="A31515"/>
          <w:sz w:val="19"/>
          <w:szCs w:val="19"/>
        </w:rPr>
        <w:t>"rue petit"</w:t>
      </w:r>
      <w:r>
        <w:rPr>
          <w:rFonts w:ascii="Consolas" w:hAnsi="Consolas" w:cs="Consolas"/>
          <w:sz w:val="19"/>
          <w:szCs w:val="19"/>
        </w:rPr>
        <w:t xml:space="preserve">, </w:t>
      </w:r>
      <w:r>
        <w:rPr>
          <w:rFonts w:ascii="Consolas" w:hAnsi="Consolas" w:cs="Consolas"/>
          <w:color w:val="A31515"/>
          <w:sz w:val="19"/>
          <w:szCs w:val="19"/>
        </w:rPr>
        <w:t>"paris"</w:t>
      </w:r>
      <w:r>
        <w:rPr>
          <w:rFonts w:ascii="Consolas" w:hAnsi="Consolas" w:cs="Consolas"/>
          <w:sz w:val="19"/>
          <w:szCs w:val="19"/>
        </w:rPr>
        <w:t xml:space="preserve">, </w:t>
      </w:r>
      <w:r>
        <w:rPr>
          <w:rFonts w:ascii="Consolas" w:hAnsi="Consolas" w:cs="Consolas"/>
          <w:color w:val="A31515"/>
          <w:sz w:val="19"/>
          <w:szCs w:val="19"/>
        </w:rPr>
        <w:t>"sport"</w:t>
      </w:r>
      <w:r>
        <w:rPr>
          <w:rFonts w:ascii="Consolas" w:hAnsi="Consolas" w:cs="Consolas"/>
          <w:sz w:val="19"/>
          <w:szCs w:val="19"/>
        </w:rPr>
        <w:t xml:space="preserve">, </w:t>
      </w:r>
      <w:r>
        <w:rPr>
          <w:rFonts w:ascii="Consolas" w:hAnsi="Consolas" w:cs="Consolas"/>
          <w:color w:val="A31515"/>
          <w:sz w:val="19"/>
          <w:szCs w:val="19"/>
        </w:rPr>
        <w:t>"0213123456"</w:t>
      </w:r>
      <w:r>
        <w:rPr>
          <w:rFonts w:ascii="Consolas" w:hAnsi="Consolas" w:cs="Consolas"/>
          <w:sz w:val="19"/>
          <w:szCs w:val="19"/>
        </w:rPr>
        <w:t>, 75);</w:t>
      </w:r>
    </w:p>
    <w:p w:rsidR="00CF4E56" w:rsidRDefault="00F50472">
      <w:pPr>
        <w:rPr>
          <w:rFonts w:ascii="Consolas" w:hAnsi="Consolas" w:cs="Consolas"/>
          <w:sz w:val="19"/>
          <w:szCs w:val="19"/>
        </w:rPr>
      </w:pPr>
      <w:r>
        <w:rPr>
          <w:rFonts w:ascii="Consolas" w:hAnsi="Consolas" w:cs="Consolas"/>
          <w:sz w:val="19"/>
          <w:szCs w:val="19"/>
        </w:rPr>
        <w:t>}</w:t>
      </w:r>
    </w:p>
    <w:p w:rsidR="00CF4E56" w:rsidRDefault="00CF4E56">
      <w:pPr>
        <w:rPr>
          <w:rFonts w:ascii="Consolas" w:hAnsi="Consolas" w:cs="Consolas"/>
          <w:sz w:val="19"/>
          <w:szCs w:val="19"/>
        </w:rPr>
      </w:pPr>
    </w:p>
    <w:p w:rsidR="00CF4E56" w:rsidRDefault="00F50472">
      <w:r>
        <w:t>Les résultats sont conformes.</w:t>
      </w:r>
    </w:p>
    <w:p w:rsidR="00CF4E56" w:rsidRDefault="00CF4E56"/>
    <w:p w:rsidR="00CF4E56" w:rsidRDefault="00F50472">
      <w:pPr>
        <w:rPr>
          <w:rFonts w:ascii="Consolas" w:hAnsi="Consolas" w:cs="Consolas"/>
          <w:sz w:val="19"/>
          <w:szCs w:val="19"/>
        </w:rPr>
      </w:pPr>
      <w:r>
        <w:t>Par contre, si l’on tente l’appel suivant :</w:t>
      </w:r>
    </w:p>
    <w:p w:rsidR="00CF4E56" w:rsidRDefault="00CF4E56">
      <w:pPr>
        <w:rPr>
          <w:rFonts w:ascii="Consolas" w:hAnsi="Consolas" w:cs="Consolas"/>
          <w:sz w:val="19"/>
          <w:szCs w:val="19"/>
        </w:rPr>
      </w:pPr>
    </w:p>
    <w:p w:rsidR="00CF4E56" w:rsidRDefault="00F50472">
      <w:pPr>
        <w:rPr>
          <w:rFonts w:ascii="Consolas" w:hAnsi="Consolas" w:cs="Consolas"/>
          <w:sz w:val="19"/>
          <w:szCs w:val="19"/>
          <w:lang w:val="en-US"/>
        </w:rPr>
      </w:pPr>
      <w:r>
        <w:rPr>
          <w:rFonts w:ascii="Consolas" w:hAnsi="Consolas" w:cs="Consolas"/>
          <w:sz w:val="19"/>
          <w:szCs w:val="19"/>
        </w:rPr>
        <w:tab/>
      </w:r>
      <w:r>
        <w:rPr>
          <w:rFonts w:ascii="Consolas" w:hAnsi="Consolas" w:cs="Consolas"/>
          <w:sz w:val="19"/>
          <w:szCs w:val="19"/>
          <w:lang w:val="en-US"/>
        </w:rPr>
        <w:t>ServiceClient.</w:t>
      </w:r>
      <w:r>
        <w:rPr>
          <w:rFonts w:ascii="Consolas" w:hAnsi="Consolas" w:cs="Consolas"/>
          <w:color w:val="2B91AF"/>
          <w:sz w:val="19"/>
          <w:szCs w:val="19"/>
          <w:lang w:val="en-US"/>
        </w:rPr>
        <w:t>ServiceMedecinClient</w:t>
      </w:r>
      <w:r>
        <w:rPr>
          <w:rFonts w:ascii="Consolas" w:hAnsi="Consolas" w:cs="Consolas"/>
          <w:sz w:val="19"/>
          <w:szCs w:val="19"/>
          <w:lang w:val="en-US"/>
        </w:rPr>
        <w:t xml:space="preserve">srv = </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ab/>
      </w:r>
      <w:r>
        <w:rPr>
          <w:rFonts w:ascii="Consolas" w:hAnsi="Consolas" w:cs="Consolas"/>
          <w:color w:val="0000FF"/>
          <w:sz w:val="19"/>
          <w:szCs w:val="19"/>
          <w:lang w:val="en-US"/>
        </w:rPr>
        <w:t>new</w:t>
      </w:r>
      <w:r>
        <w:rPr>
          <w:rFonts w:ascii="Consolas" w:hAnsi="Consolas" w:cs="Consolas"/>
          <w:sz w:val="19"/>
          <w:szCs w:val="19"/>
          <w:lang w:val="en-US"/>
        </w:rPr>
        <w:t>ServiceClient.</w:t>
      </w:r>
      <w:r>
        <w:rPr>
          <w:rFonts w:ascii="Consolas" w:hAnsi="Consolas" w:cs="Consolas"/>
          <w:color w:val="2B91AF"/>
          <w:sz w:val="19"/>
          <w:szCs w:val="19"/>
          <w:lang w:val="en-US"/>
        </w:rPr>
        <w:t>ServiceMedecinClient</w:t>
      </w: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2B91AF"/>
          <w:sz w:val="19"/>
          <w:szCs w:val="19"/>
          <w:lang w:val="en-US"/>
        </w:rPr>
        <w:t>List</w:t>
      </w:r>
      <w:r>
        <w:rPr>
          <w:rFonts w:ascii="Consolas" w:hAnsi="Consolas" w:cs="Consolas"/>
          <w:sz w:val="19"/>
          <w:szCs w:val="19"/>
          <w:lang w:val="en-US"/>
        </w:rPr>
        <w:t>&lt;ServiceClient.</w:t>
      </w:r>
      <w:r>
        <w:rPr>
          <w:rFonts w:ascii="Consolas" w:hAnsi="Consolas" w:cs="Consolas"/>
          <w:color w:val="2B91AF"/>
          <w:sz w:val="19"/>
          <w:szCs w:val="19"/>
          <w:lang w:val="en-US"/>
        </w:rPr>
        <w:t>medecin</w:t>
      </w:r>
      <w:r>
        <w:rPr>
          <w:rFonts w:ascii="Consolas" w:hAnsi="Consolas" w:cs="Consolas"/>
          <w:sz w:val="19"/>
          <w:szCs w:val="19"/>
          <w:lang w:val="en-US"/>
        </w:rPr>
        <w:t xml:space="preserve">&gt;lst = </w:t>
      </w:r>
      <w:r>
        <w:rPr>
          <w:rFonts w:ascii="Consolas" w:hAnsi="Consolas" w:cs="Consolas"/>
          <w:sz w:val="19"/>
          <w:szCs w:val="19"/>
          <w:lang w:val="en-US"/>
        </w:rPr>
        <w:tab/>
        <w:t>srv.getMedecinsParDep(2).ToList&lt;ServiceClient.</w:t>
      </w:r>
      <w:r>
        <w:rPr>
          <w:rFonts w:ascii="Consolas" w:hAnsi="Consolas" w:cs="Consolas"/>
          <w:color w:val="2B91AF"/>
          <w:sz w:val="19"/>
          <w:szCs w:val="19"/>
          <w:lang w:val="en-US"/>
        </w:rPr>
        <w:t>medecin</w:t>
      </w:r>
      <w:r>
        <w:rPr>
          <w:rFonts w:ascii="Consolas" w:hAnsi="Consolas" w:cs="Consolas"/>
          <w:sz w:val="19"/>
          <w:szCs w:val="19"/>
          <w:lang w:val="en-US"/>
        </w:rPr>
        <w:t>&gt;();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foreach</w:t>
      </w:r>
      <w:r>
        <w:rPr>
          <w:rFonts w:ascii="Consolas" w:hAnsi="Consolas" w:cs="Consolas"/>
          <w:sz w:val="19"/>
          <w:szCs w:val="19"/>
          <w:lang w:val="en-US"/>
        </w:rPr>
        <w:t xml:space="preserve"> (ServiceClient.</w:t>
      </w:r>
      <w:r>
        <w:rPr>
          <w:rFonts w:ascii="Consolas" w:hAnsi="Consolas" w:cs="Consolas"/>
          <w:color w:val="2B91AF"/>
          <w:sz w:val="19"/>
          <w:szCs w:val="19"/>
          <w:lang w:val="en-US"/>
        </w:rPr>
        <w:t>medecin</w:t>
      </w:r>
      <w:r>
        <w:rPr>
          <w:rFonts w:ascii="Consolas" w:hAnsi="Consolas" w:cs="Consolas"/>
          <w:sz w:val="19"/>
          <w:szCs w:val="19"/>
          <w:lang w:val="en-US"/>
        </w:rPr>
        <w:t xml:space="preserve"> m </w:t>
      </w:r>
      <w:r>
        <w:rPr>
          <w:rFonts w:ascii="Consolas" w:hAnsi="Consolas" w:cs="Consolas"/>
          <w:color w:val="0000FF"/>
          <w:sz w:val="19"/>
          <w:szCs w:val="19"/>
          <w:lang w:val="en-US"/>
        </w:rPr>
        <w:t>in</w:t>
      </w:r>
      <w:r>
        <w:rPr>
          <w:rFonts w:ascii="Consolas" w:hAnsi="Consolas" w:cs="Consolas"/>
          <w:sz w:val="19"/>
          <w:szCs w:val="19"/>
          <w:lang w:val="en-US"/>
        </w:rPr>
        <w:t>lst)</w:t>
      </w:r>
    </w:p>
    <w:p w:rsidR="00CF4E56" w:rsidRDefault="00F50472">
      <w:pPr>
        <w:rPr>
          <w:rFonts w:ascii="Consolas" w:hAnsi="Consolas" w:cs="Consolas"/>
          <w:sz w:val="19"/>
          <w:szCs w:val="19"/>
        </w:rPr>
      </w:pPr>
      <w:r>
        <w:rPr>
          <w:rFonts w:ascii="Consolas" w:hAnsi="Consolas" w:cs="Consolas"/>
          <w:color w:val="2B91AF"/>
          <w:sz w:val="19"/>
          <w:szCs w:val="19"/>
        </w:rPr>
        <w:t>Console</w:t>
      </w:r>
      <w:r>
        <w:rPr>
          <w:rFonts w:ascii="Consolas" w:hAnsi="Consolas" w:cs="Consolas"/>
          <w:sz w:val="19"/>
          <w:szCs w:val="19"/>
        </w:rPr>
        <w:t>.WriteLine(m.prenom);</w:t>
      </w:r>
    </w:p>
    <w:p w:rsidR="00CF4E56" w:rsidRDefault="00CF4E56">
      <w:pPr>
        <w:rPr>
          <w:rFonts w:ascii="Consolas" w:hAnsi="Consolas" w:cs="Consolas"/>
          <w:sz w:val="19"/>
          <w:szCs w:val="19"/>
        </w:rPr>
      </w:pPr>
    </w:p>
    <w:p w:rsidR="00CF4E56" w:rsidRDefault="00CF4E56"/>
    <w:p w:rsidR="00CF4E56" w:rsidRDefault="00CF4E56"/>
    <w:p w:rsidR="00CF4E56" w:rsidRDefault="00CF4E56"/>
    <w:p w:rsidR="00CF4E56" w:rsidRDefault="00CF4E56"/>
    <w:p w:rsidR="00CF4E56" w:rsidRDefault="00CF4E56"/>
    <w:p w:rsidR="00CF4E56" w:rsidRDefault="00F50472">
      <w:pPr>
        <w:rPr>
          <w:rFonts w:ascii="Consolas" w:hAnsi="Consolas" w:cs="Consolas"/>
          <w:sz w:val="19"/>
          <w:szCs w:val="19"/>
        </w:rPr>
      </w:pPr>
      <w:r>
        <w:t>Nous générons une exception :</w:t>
      </w:r>
    </w:p>
    <w:p w:rsidR="00CF4E56" w:rsidRDefault="00CF4E56">
      <w:pPr>
        <w:rPr>
          <w:rFonts w:ascii="Consolas" w:hAnsi="Consolas" w:cs="Consolas"/>
          <w:sz w:val="19"/>
          <w:szCs w:val="19"/>
        </w:rPr>
      </w:pPr>
    </w:p>
    <w:p w:rsidR="00CF4E56" w:rsidRDefault="00CA4EF6">
      <w:r>
        <w:rPr>
          <w:noProof/>
          <w:lang w:eastAsia="fr-FR"/>
        </w:rPr>
        <w:lastRenderedPageBreak/>
        <w:drawing>
          <wp:inline distT="0" distB="0" distL="0" distR="0">
            <wp:extent cx="5753100" cy="733425"/>
            <wp:effectExtent l="0" t="0" r="0" b="952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3100" cy="733425"/>
                    </a:xfrm>
                    <a:prstGeom prst="rect">
                      <a:avLst/>
                    </a:prstGeom>
                    <a:solidFill>
                      <a:srgbClr val="FFFFFF"/>
                    </a:solidFill>
                    <a:ln>
                      <a:noFill/>
                    </a:ln>
                  </pic:spPr>
                </pic:pic>
              </a:graphicData>
            </a:graphic>
          </wp:inline>
        </w:drawing>
      </w:r>
    </w:p>
    <w:p w:rsidR="00CF4E56" w:rsidRDefault="00F50472">
      <w:pPr>
        <w:rPr>
          <w:rFonts w:eastAsia="Arial"/>
        </w:rPr>
      </w:pPr>
      <w:r>
        <w:t xml:space="preserve">La taille maximale pour les messages entrants a été dépassée; modifions dans le fichier de configuration les deux attributs </w:t>
      </w:r>
      <w:r>
        <w:rPr>
          <w:i/>
        </w:rPr>
        <w:t>maxBufferSize</w:t>
      </w:r>
      <w:r>
        <w:t xml:space="preserve"> et </w:t>
      </w:r>
      <w:r>
        <w:rPr>
          <w:i/>
        </w:rPr>
        <w:t>maxReceivedMessageSize</w:t>
      </w:r>
      <w:r>
        <w:t xml:space="preserve"> en augmentant largement leurs capacités (qui doivent rester néanmoins égales).</w:t>
      </w:r>
    </w:p>
    <w:p w:rsidR="00CF4E56" w:rsidRDefault="00CF4E56"/>
    <w:p w:rsidR="00CF4E56" w:rsidRDefault="00F50472">
      <w:r>
        <w:t>La configuration du client est très réduite avec VS2010 ; il est néanmoins possible de générer « soi-même » la classe proxy en utilisant un outil du framework</w:t>
      </w:r>
      <w:r>
        <w:rPr>
          <w:i/>
        </w:rPr>
        <w:t>svcutil.exe</w:t>
      </w:r>
      <w:r>
        <w:t xml:space="preserve"> sur le fichier wsdl.</w:t>
      </w:r>
    </w:p>
    <w:p w:rsidR="00CF4E56" w:rsidRDefault="00CF4E56"/>
    <w:p w:rsidR="00CF4E56" w:rsidDel="00130A23" w:rsidRDefault="00CF4E56">
      <w:pPr>
        <w:rPr>
          <w:del w:id="28" w:author="Patrice" w:date="2012-10-06T13:07:00Z"/>
          <w:rFonts w:ascii="Consolas" w:hAnsi="Consolas" w:cs="Consolas"/>
          <w:color w:val="FF0000"/>
          <w:sz w:val="19"/>
          <w:szCs w:val="19"/>
        </w:rPr>
      </w:pPr>
    </w:p>
    <w:p w:rsidR="00CF4E56" w:rsidRDefault="00CF4E56">
      <w:bookmarkStart w:id="29" w:name="__RefHeading__20064_1443249659"/>
      <w:bookmarkStart w:id="30" w:name="_GoBack"/>
      <w:bookmarkEnd w:id="29"/>
      <w:bookmarkEnd w:id="30"/>
    </w:p>
    <w:p w:rsidR="00CF4E56" w:rsidRDefault="00F50472">
      <w:pPr>
        <w:pStyle w:val="Titre2"/>
        <w:keepNext/>
        <w:numPr>
          <w:ilvl w:val="0"/>
          <w:numId w:val="4"/>
        </w:numPr>
        <w:spacing w:before="200" w:after="0"/>
        <w:jc w:val="center"/>
      </w:pPr>
      <w:bookmarkStart w:id="31" w:name="__RefHeading__23937_433681474"/>
      <w:bookmarkStart w:id="32" w:name="__RefHeading__20066_1443249659"/>
      <w:bookmarkEnd w:id="31"/>
      <w:bookmarkEnd w:id="32"/>
      <w:r>
        <w:t>Un service REST</w:t>
      </w:r>
    </w:p>
    <w:p w:rsidR="00CF4E56" w:rsidRDefault="00CF4E56"/>
    <w:p w:rsidR="00CF4E56" w:rsidRDefault="00F50472">
      <w:r>
        <w:t>Le projet GSB doit fournir un service REST, nous allons aborder maintenant cette partie.</w:t>
      </w:r>
    </w:p>
    <w:p w:rsidR="00CF4E56" w:rsidRDefault="00F50472">
      <w:r>
        <w:t xml:space="preserve">Un service REST fournit les mêmes services, mais les échanges entre le serveur et le client sont différents. </w:t>
      </w:r>
    </w:p>
    <w:p w:rsidR="00CF4E56" w:rsidRDefault="00CF4E56"/>
    <w:p w:rsidR="00CF4E56" w:rsidRDefault="00F50472">
      <w:pPr>
        <w:numPr>
          <w:ilvl w:val="0"/>
          <w:numId w:val="14"/>
        </w:numPr>
      </w:pPr>
      <w:r>
        <w:t>Le protocole n’est plus SOAP mais simplement http.</w:t>
      </w:r>
    </w:p>
    <w:p w:rsidR="00CF4E56" w:rsidRDefault="00F50472">
      <w:pPr>
        <w:numPr>
          <w:ilvl w:val="0"/>
          <w:numId w:val="14"/>
        </w:numPr>
      </w:pPr>
      <w:r>
        <w:t>Le service n’est plus consommable par l’intermédiaire de méthodes mais directement par une URI qui fournit la ressource en XML.</w:t>
      </w:r>
    </w:p>
    <w:p w:rsidR="00CF4E56" w:rsidRDefault="00CF4E56"/>
    <w:p w:rsidR="00CF4E56" w:rsidRDefault="00F50472">
      <w:r>
        <w:t>Ce type d’échange est très utilisé dans la téléphonie ou pour accéder aux différents services d’Amazon, Google Maps, YouTube, FaceBook ou autre.</w:t>
      </w:r>
    </w:p>
    <w:p w:rsidR="00CF4E56" w:rsidRDefault="00CF4E56"/>
    <w:p w:rsidR="00CF4E56" w:rsidRDefault="00F50472">
      <w:r>
        <w:t>Dans notre projet, notre service REST permettra de consulter les médecins et d’ajouter un nouveau médecin. Nous utiliserons la couche d’accès aux données DAO_GSB.</w:t>
      </w:r>
    </w:p>
    <w:p w:rsidR="00CF4E56" w:rsidRDefault="00CF4E56"/>
    <w:p w:rsidR="00CF4E56" w:rsidRDefault="00F50472">
      <w:pPr>
        <w:pStyle w:val="Titre3"/>
        <w:keepNext/>
        <w:numPr>
          <w:ilvl w:val="2"/>
          <w:numId w:val="2"/>
        </w:numPr>
        <w:tabs>
          <w:tab w:val="left" w:pos="0"/>
        </w:tabs>
        <w:spacing w:before="200"/>
      </w:pPr>
      <w:bookmarkStart w:id="33" w:name="__RefHeading__20068_1443249659"/>
      <w:bookmarkEnd w:id="33"/>
      <w:r>
        <w:t>3.a Création du projet REST</w:t>
      </w:r>
    </w:p>
    <w:p w:rsidR="00CF4E56" w:rsidRDefault="00CF4E56"/>
    <w:p w:rsidR="00CF4E56" w:rsidRDefault="00F50472">
      <w:r>
        <w:t>Ajoutons à notre solution un projet de type application du service WCF :</w:t>
      </w:r>
    </w:p>
    <w:p w:rsidR="00CF4E56" w:rsidRDefault="00CA4EF6">
      <w:pPr>
        <w:jc w:val="center"/>
      </w:pPr>
      <w:r>
        <w:rPr>
          <w:noProof/>
          <w:lang w:eastAsia="fr-FR"/>
        </w:rPr>
        <w:drawing>
          <wp:inline distT="0" distB="0" distL="0" distR="0">
            <wp:extent cx="3657600" cy="337185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0" cy="3371850"/>
                    </a:xfrm>
                    <a:prstGeom prst="rect">
                      <a:avLst/>
                    </a:prstGeom>
                    <a:solidFill>
                      <a:srgbClr val="FFFFFF"/>
                    </a:solidFill>
                    <a:ln>
                      <a:noFill/>
                    </a:ln>
                  </pic:spPr>
                </pic:pic>
              </a:graphicData>
            </a:graphic>
          </wp:inline>
        </w:drawing>
      </w:r>
    </w:p>
    <w:p w:rsidR="00CF4E56" w:rsidRDefault="00CF4E56"/>
    <w:p w:rsidR="00CF4E56" w:rsidRDefault="00F50472">
      <w:r>
        <w:t>Une fois le projet créé, supprimons tous les fichiers. Ajoutons à ce projet un nouvel élément de type Service de données WCF :</w:t>
      </w:r>
    </w:p>
    <w:p w:rsidR="00CF4E56" w:rsidRDefault="00CF4E56"/>
    <w:p w:rsidR="00CF4E56" w:rsidRDefault="00CA4EF6">
      <w:pPr>
        <w:jc w:val="center"/>
      </w:pPr>
      <w:r>
        <w:rPr>
          <w:noProof/>
          <w:lang w:eastAsia="fr-FR"/>
        </w:rPr>
        <w:lastRenderedPageBreak/>
        <w:drawing>
          <wp:inline distT="0" distB="0" distL="0" distR="0">
            <wp:extent cx="3705225" cy="3838575"/>
            <wp:effectExtent l="0" t="0" r="9525"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05225" cy="3838575"/>
                    </a:xfrm>
                    <a:prstGeom prst="rect">
                      <a:avLst/>
                    </a:prstGeom>
                    <a:solidFill>
                      <a:srgbClr val="FFFFFF"/>
                    </a:solidFill>
                    <a:ln>
                      <a:noFill/>
                    </a:ln>
                  </pic:spPr>
                </pic:pic>
              </a:graphicData>
            </a:graphic>
          </wp:inline>
        </w:drawing>
      </w:r>
    </w:p>
    <w:p w:rsidR="00CF4E56" w:rsidRDefault="00CF4E56">
      <w:pPr>
        <w:pStyle w:val="Paragraphedeliste1"/>
      </w:pPr>
    </w:p>
    <w:p w:rsidR="00CF4E56" w:rsidRDefault="00F50472">
      <w:r>
        <w:t>Ce type d’élément est dédié au service REST, il utilise le protocole Microsoft Open Data (OData) qui permet des échanges utilisant les langages Atom ou Json.</w:t>
      </w:r>
    </w:p>
    <w:p w:rsidR="00CF4E56" w:rsidRDefault="00CF4E56"/>
    <w:p w:rsidR="00CF4E56" w:rsidRDefault="00F50472">
      <w:r>
        <w:t xml:space="preserve">Un </w:t>
      </w:r>
      <w:r>
        <w:rPr>
          <w:i/>
        </w:rPr>
        <w:t>service</w:t>
      </w:r>
      <w:r>
        <w:t>OData peut bien sûr être consommé par n’importe quel client.</w:t>
      </w:r>
    </w:p>
    <w:p w:rsidR="00CF4E56" w:rsidRDefault="00F50472">
      <w:r>
        <w:t xml:space="preserve">OData permet des échanges CRUD à partir du seul protocole http (spécifique au service REST) et offre une très riche syntaxe de requêtage à partir de l’URL. Un service est ainsi </w:t>
      </w:r>
      <w:r>
        <w:rPr>
          <w:i/>
        </w:rPr>
        <w:t>déclaré</w:t>
      </w:r>
      <w:r>
        <w:t xml:space="preserve">OData s’il autorise le requêtage du protocole. Le site référence du protocole présente toutes les nombreuses possibilités : </w:t>
      </w:r>
      <w:hyperlink r:id="rId44" w:history="1">
        <w:r>
          <w:rPr>
            <w:rStyle w:val="Lienhypertexte"/>
          </w:rPr>
          <w:t>http://www.odata.org/documentation/uri-conventions</w:t>
        </w:r>
      </w:hyperlink>
    </w:p>
    <w:p w:rsidR="00CF4E56" w:rsidRDefault="00F50472">
      <w:pPr>
        <w:rPr>
          <w:rFonts w:eastAsia="Arial"/>
        </w:rPr>
      </w:pPr>
      <w:r>
        <w:t>Un service WCF peut être construit pour OData ; dans ce cas, on doit utiliser une couche au-dessus de WCF qui est WCF Data Services. C’est le choix que nous faisons  ici.</w:t>
      </w:r>
    </w:p>
    <w:p w:rsidR="00CF4E56" w:rsidRDefault="00CF4E56"/>
    <w:p w:rsidR="00CF4E56" w:rsidRDefault="00F50472">
      <w:r>
        <w:t>Le projet doit ressembler à ceci :</w:t>
      </w:r>
    </w:p>
    <w:p w:rsidR="00CF4E56" w:rsidRDefault="00CF4E56"/>
    <w:p w:rsidR="00CF4E56" w:rsidRDefault="00CA4EF6">
      <w:pPr>
        <w:jc w:val="center"/>
      </w:pPr>
      <w:r>
        <w:rPr>
          <w:noProof/>
          <w:lang w:eastAsia="fr-FR"/>
        </w:rPr>
        <w:drawing>
          <wp:inline distT="0" distB="0" distL="0" distR="0">
            <wp:extent cx="1943100" cy="108585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1085850"/>
                    </a:xfrm>
                    <a:prstGeom prst="rect">
                      <a:avLst/>
                    </a:prstGeom>
                    <a:solidFill>
                      <a:srgbClr val="FFFFFF"/>
                    </a:solidFill>
                    <a:ln>
                      <a:noFill/>
                    </a:ln>
                  </pic:spPr>
                </pic:pic>
              </a:graphicData>
            </a:graphic>
          </wp:inline>
        </w:drawing>
      </w:r>
    </w:p>
    <w:p w:rsidR="00CF4E56" w:rsidRDefault="00CF4E56"/>
    <w:p w:rsidR="00CF4E56" w:rsidRDefault="00F50472">
      <w:r>
        <w:t>Un fichier Web.Config et un service ont été ajoutés.</w:t>
      </w:r>
    </w:p>
    <w:p w:rsidR="00CF4E56" w:rsidRDefault="00F50472">
      <w:r>
        <w:t>Ajoutons au projet la référence à notre projet DAO_GSB.</w:t>
      </w:r>
    </w:p>
    <w:p w:rsidR="00CF4E56" w:rsidRDefault="00F50472">
      <w:r>
        <w:t xml:space="preserve">Si nous ouvrons le </w:t>
      </w:r>
      <w:r>
        <w:rPr>
          <w:i/>
        </w:rPr>
        <w:t>code behind</w:t>
      </w:r>
      <w:r>
        <w:t xml:space="preserve"> du service, une </w:t>
      </w:r>
      <w:r>
        <w:rPr>
          <w:i/>
        </w:rPr>
        <w:t>classe template</w:t>
      </w:r>
      <w:r>
        <w:t xml:space="preserve"> –WcfDataServiceGSB- est proposée :</w:t>
      </w:r>
    </w:p>
    <w:p w:rsidR="00CF4E56" w:rsidRDefault="00CF4E56"/>
    <w:p w:rsidR="00CF4E56" w:rsidRDefault="00F50472">
      <w:r>
        <w:rPr>
          <w:rFonts w:ascii="Consolas" w:hAnsi="Consolas" w:cs="Consolas"/>
          <w:color w:val="0000FF"/>
          <w:sz w:val="19"/>
          <w:szCs w:val="19"/>
        </w:rPr>
        <w:t>publicclass</w:t>
      </w:r>
      <w:r>
        <w:rPr>
          <w:rFonts w:ascii="Consolas" w:hAnsi="Consolas" w:cs="Consolas"/>
          <w:color w:val="2B91AF"/>
          <w:sz w:val="19"/>
          <w:szCs w:val="19"/>
        </w:rPr>
        <w:t>WcfDataServiceGSB</w:t>
      </w:r>
      <w:r>
        <w:rPr>
          <w:rFonts w:ascii="Consolas" w:hAnsi="Consolas" w:cs="Consolas"/>
          <w:sz w:val="19"/>
          <w:szCs w:val="19"/>
        </w:rPr>
        <w:t xml:space="preserve"> : </w:t>
      </w:r>
      <w:r>
        <w:rPr>
          <w:rFonts w:ascii="Consolas" w:hAnsi="Consolas" w:cs="Consolas"/>
          <w:color w:val="2B91AF"/>
          <w:sz w:val="19"/>
          <w:szCs w:val="19"/>
        </w:rPr>
        <w:t>DataService</w:t>
      </w:r>
      <w:r>
        <w:rPr>
          <w:rFonts w:ascii="Consolas" w:hAnsi="Consolas" w:cs="Consolas"/>
          <w:sz w:val="19"/>
          <w:szCs w:val="19"/>
        </w:rPr>
        <w:t>&lt;</w:t>
      </w:r>
      <w:r>
        <w:rPr>
          <w:rFonts w:ascii="Consolas" w:hAnsi="Consolas" w:cs="Consolas"/>
          <w:color w:val="008000"/>
          <w:sz w:val="19"/>
          <w:szCs w:val="19"/>
        </w:rPr>
        <w:t>/* TODO: placez ici le nom de votre classe source de données */</w:t>
      </w:r>
      <w:r>
        <w:rPr>
          <w:rFonts w:ascii="Consolas" w:hAnsi="Consolas" w:cs="Consolas"/>
          <w:sz w:val="19"/>
          <w:szCs w:val="19"/>
        </w:rPr>
        <w:t>&gt;</w:t>
      </w:r>
    </w:p>
    <w:p w:rsidR="00CF4E56" w:rsidRPr="00CF4E56" w:rsidRDefault="00F50472">
      <w:pPr>
        <w:rPr>
          <w:rFonts w:eastAsia="Arial"/>
        </w:rPr>
      </w:pPr>
      <w:r>
        <w:t>Cette classe demande une classe source de données ; indiquons notre classe construite avec Entity Framework :</w:t>
      </w:r>
    </w:p>
    <w:p w:rsidR="00CF4E56" w:rsidRDefault="00F50472">
      <w:pPr>
        <w:rPr>
          <w:rFonts w:ascii="Consolas" w:hAnsi="Consolas" w:cs="Consolas"/>
          <w:color w:val="0000FF"/>
          <w:sz w:val="19"/>
          <w:szCs w:val="19"/>
          <w:lang w:val="en-US"/>
        </w:rPr>
      </w:pPr>
      <w:r>
        <w:rPr>
          <w:rFonts w:eastAsia="Arial"/>
          <w:lang w:val="en-US"/>
        </w:rPr>
        <w:t>…</w:t>
      </w:r>
    </w:p>
    <w:p w:rsidR="00CF4E56" w:rsidRDefault="00CF4E56">
      <w:pPr>
        <w:rPr>
          <w:rFonts w:ascii="Consolas" w:hAnsi="Consolas" w:cs="Consolas"/>
          <w:color w:val="0000FF"/>
          <w:sz w:val="19"/>
          <w:szCs w:val="19"/>
          <w:lang w:val="en-US"/>
        </w:rPr>
      </w:pPr>
    </w:p>
    <w:p w:rsidR="00CF4E56" w:rsidRDefault="00CF4E56">
      <w:pPr>
        <w:rPr>
          <w:rFonts w:ascii="Consolas" w:hAnsi="Consolas" w:cs="Consolas"/>
          <w:color w:val="0000FF"/>
          <w:sz w:val="19"/>
          <w:szCs w:val="19"/>
          <w:lang w:val="en-US"/>
        </w:rPr>
      </w:pPr>
    </w:p>
    <w:p w:rsidR="00CF4E56" w:rsidRDefault="00F50472">
      <w:pPr>
        <w:rPr>
          <w:rFonts w:ascii="Consolas" w:hAnsi="Consolas" w:cs="Consolas"/>
          <w:color w:val="0000FF"/>
          <w:sz w:val="19"/>
          <w:szCs w:val="19"/>
          <w:lang w:val="en-US"/>
        </w:rPr>
      </w:pPr>
      <w:r>
        <w:rPr>
          <w:rFonts w:ascii="Consolas" w:hAnsi="Consolas" w:cs="Consolas"/>
          <w:color w:val="0000FF"/>
          <w:sz w:val="19"/>
          <w:szCs w:val="19"/>
          <w:lang w:val="en-US"/>
        </w:rPr>
        <w:t>using</w:t>
      </w:r>
      <w:r>
        <w:rPr>
          <w:rFonts w:ascii="Consolas" w:hAnsi="Consolas" w:cs="Consolas"/>
          <w:sz w:val="19"/>
          <w:szCs w:val="19"/>
          <w:lang w:val="en-US"/>
        </w:rPr>
        <w:t>System.Web;</w:t>
      </w:r>
    </w:p>
    <w:p w:rsidR="00CF4E56" w:rsidRDefault="00F50472">
      <w:pPr>
        <w:rPr>
          <w:rFonts w:ascii="Consolas" w:hAnsi="Consolas" w:cs="Consolas"/>
          <w:sz w:val="19"/>
          <w:szCs w:val="19"/>
          <w:lang w:val="en-US"/>
        </w:rPr>
      </w:pPr>
      <w:r>
        <w:rPr>
          <w:rFonts w:ascii="Consolas" w:hAnsi="Consolas" w:cs="Consolas"/>
          <w:color w:val="0000FF"/>
          <w:sz w:val="19"/>
          <w:szCs w:val="19"/>
          <w:lang w:val="en-US"/>
        </w:rPr>
        <w:t>using</w:t>
      </w:r>
      <w:r>
        <w:rPr>
          <w:rFonts w:ascii="Consolas" w:hAnsi="Consolas" w:cs="Consolas"/>
          <w:sz w:val="19"/>
          <w:szCs w:val="19"/>
          <w:lang w:val="en-US"/>
        </w:rPr>
        <w:t xml:space="preserve"> DAO_GSB;</w:t>
      </w:r>
    </w:p>
    <w:p w:rsidR="00CF4E56" w:rsidRDefault="00CF4E56">
      <w:pPr>
        <w:rPr>
          <w:rFonts w:ascii="Consolas" w:hAnsi="Consolas" w:cs="Consolas"/>
          <w:sz w:val="19"/>
          <w:szCs w:val="19"/>
          <w:lang w:val="en-US"/>
        </w:rPr>
      </w:pPr>
    </w:p>
    <w:p w:rsidR="00CF4E56" w:rsidRDefault="00F50472">
      <w:pPr>
        <w:rPr>
          <w:rFonts w:ascii="Consolas" w:hAnsi="Consolas" w:cs="Consolas"/>
          <w:sz w:val="19"/>
          <w:szCs w:val="19"/>
          <w:lang w:val="en-US"/>
        </w:rPr>
      </w:pPr>
      <w:r>
        <w:rPr>
          <w:rFonts w:ascii="Consolas" w:hAnsi="Consolas" w:cs="Consolas"/>
          <w:color w:val="0000FF"/>
          <w:sz w:val="19"/>
          <w:szCs w:val="19"/>
          <w:lang w:val="en-US"/>
        </w:rPr>
        <w:lastRenderedPageBreak/>
        <w:t>namespace</w:t>
      </w:r>
      <w:r>
        <w:rPr>
          <w:rFonts w:ascii="Consolas" w:hAnsi="Consolas" w:cs="Consolas"/>
          <w:sz w:val="19"/>
          <w:szCs w:val="19"/>
          <w:lang w:val="en-US"/>
        </w:rPr>
        <w:t xml:space="preserve"> APP_GSB_REST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publicclass</w:t>
      </w:r>
      <w:r>
        <w:rPr>
          <w:rFonts w:ascii="Consolas" w:hAnsi="Consolas" w:cs="Consolas"/>
          <w:color w:val="2B91AF"/>
          <w:sz w:val="19"/>
          <w:szCs w:val="19"/>
          <w:lang w:val="en-US"/>
        </w:rPr>
        <w:t>WcfDataServiceGSB</w:t>
      </w:r>
      <w:r>
        <w:rPr>
          <w:rFonts w:ascii="Consolas" w:hAnsi="Consolas" w:cs="Consolas"/>
          <w:sz w:val="19"/>
          <w:szCs w:val="19"/>
          <w:lang w:val="en-US"/>
        </w:rPr>
        <w:t xml:space="preserve"> : </w:t>
      </w:r>
      <w:r>
        <w:rPr>
          <w:rFonts w:ascii="Consolas" w:hAnsi="Consolas" w:cs="Consolas"/>
          <w:color w:val="2B91AF"/>
          <w:sz w:val="19"/>
          <w:szCs w:val="19"/>
          <w:lang w:val="en-US"/>
        </w:rPr>
        <w:t>DataService</w:t>
      </w:r>
      <w:r>
        <w:rPr>
          <w:rFonts w:ascii="Consolas" w:hAnsi="Consolas" w:cs="Consolas"/>
          <w:sz w:val="19"/>
          <w:szCs w:val="19"/>
          <w:lang w:val="en-US"/>
        </w:rPr>
        <w:t>&lt;</w:t>
      </w:r>
      <w:r>
        <w:rPr>
          <w:rFonts w:ascii="Consolas" w:hAnsi="Consolas" w:cs="Consolas"/>
          <w:color w:val="2B91AF"/>
          <w:sz w:val="19"/>
          <w:szCs w:val="19"/>
          <w:lang w:val="en-US"/>
        </w:rPr>
        <w:t>bdMedecinsEntities</w:t>
      </w:r>
      <w:r>
        <w:rPr>
          <w:rFonts w:ascii="Consolas" w:hAnsi="Consolas" w:cs="Consolas"/>
          <w:sz w:val="19"/>
          <w:szCs w:val="19"/>
          <w:lang w:val="en-US"/>
        </w:rPr>
        <w:t>&gt;</w:t>
      </w:r>
    </w:p>
    <w:p w:rsidR="00CF4E56" w:rsidRDefault="00F50472">
      <w:r>
        <w:rPr>
          <w:rFonts w:ascii="Consolas" w:hAnsi="Consolas" w:cs="Consolas"/>
          <w:sz w:val="19"/>
          <w:szCs w:val="19"/>
        </w:rPr>
        <w:t>{</w:t>
      </w:r>
    </w:p>
    <w:p w:rsidR="00CF4E56" w:rsidRDefault="00CF4E56"/>
    <w:p w:rsidR="00CF4E56" w:rsidRDefault="00CF4E56"/>
    <w:p w:rsidR="00CF4E56" w:rsidRDefault="00F50472">
      <w:r>
        <w:t xml:space="preserve">La classe de service est ainsi prête à utiliser notre classe </w:t>
      </w:r>
      <w:r>
        <w:rPr>
          <w:i/>
        </w:rPr>
        <w:t>medecin</w:t>
      </w:r>
      <w:r>
        <w:t>.</w:t>
      </w:r>
    </w:p>
    <w:p w:rsidR="00CF4E56" w:rsidRDefault="00CF4E56"/>
    <w:p w:rsidR="00CF4E56" w:rsidRDefault="00F50472">
      <w:r>
        <w:t>Ce fichier propose de configurer différents services :</w:t>
      </w:r>
    </w:p>
    <w:p w:rsidR="00CF4E56" w:rsidRDefault="00CF4E56"/>
    <w:p w:rsidR="00CF4E56" w:rsidRDefault="00F50472">
      <w:pPr>
        <w:rPr>
          <w:rFonts w:ascii="Consolas" w:hAnsi="Consolas" w:cs="Consolas"/>
          <w:color w:val="008000"/>
          <w:sz w:val="16"/>
          <w:szCs w:val="16"/>
          <w:lang w:val="en-US"/>
        </w:rPr>
      </w:pPr>
      <w:r>
        <w:rPr>
          <w:rFonts w:ascii="Consolas" w:hAnsi="Consolas" w:cs="Consolas"/>
          <w:color w:val="008000"/>
          <w:sz w:val="16"/>
          <w:szCs w:val="16"/>
          <w:lang w:val="en-US"/>
        </w:rPr>
        <w:t>// config.SetEntitySetAccessRule("MyEntityset", EntitySetRights.AllRead);</w:t>
      </w:r>
    </w:p>
    <w:p w:rsidR="00CF4E56" w:rsidRDefault="00F50472">
      <w:pPr>
        <w:rPr>
          <w:rFonts w:ascii="Consolas" w:hAnsi="Consolas" w:cs="Consolas"/>
          <w:color w:val="008000"/>
          <w:sz w:val="19"/>
          <w:szCs w:val="19"/>
          <w:lang w:val="en-US"/>
        </w:rPr>
      </w:pPr>
      <w:r>
        <w:rPr>
          <w:rFonts w:ascii="Consolas" w:hAnsi="Consolas" w:cs="Consolas"/>
          <w:color w:val="008000"/>
          <w:sz w:val="16"/>
          <w:szCs w:val="16"/>
          <w:lang w:val="en-US"/>
        </w:rPr>
        <w:t>// config.SetServiceOperationAccessRule("MyServiceOperation", ServiceOperationRights.All);</w:t>
      </w:r>
    </w:p>
    <w:p w:rsidR="00CF4E56" w:rsidRDefault="00CF4E56">
      <w:pPr>
        <w:rPr>
          <w:rFonts w:ascii="Consolas" w:hAnsi="Consolas" w:cs="Consolas"/>
          <w:color w:val="008000"/>
          <w:sz w:val="19"/>
          <w:szCs w:val="19"/>
          <w:lang w:val="en-US"/>
        </w:rPr>
      </w:pPr>
    </w:p>
    <w:p w:rsidR="00CF4E56" w:rsidRDefault="00CF4E56">
      <w:pPr>
        <w:rPr>
          <w:rFonts w:ascii="Consolas" w:hAnsi="Consolas" w:cs="Consolas"/>
          <w:color w:val="008000"/>
          <w:sz w:val="19"/>
          <w:szCs w:val="19"/>
          <w:lang w:val="en-US"/>
        </w:rPr>
      </w:pPr>
    </w:p>
    <w:p w:rsidR="00CF4E56" w:rsidRDefault="00F50472">
      <w:r>
        <w:t xml:space="preserve">La première configuration correspond aux classes de données –Entity- ; indiquons que notre classe </w:t>
      </w:r>
      <w:r>
        <w:rPr>
          <w:i/>
        </w:rPr>
        <w:t>medecin</w:t>
      </w:r>
      <w:r>
        <w:t xml:space="preserve"> sera accédée en lecture et écriture :</w:t>
      </w:r>
    </w:p>
    <w:p w:rsidR="00CF4E56" w:rsidRDefault="00CF4E56"/>
    <w:p w:rsidR="00CF4E56" w:rsidRDefault="00F50472">
      <w:pPr>
        <w:rPr>
          <w:lang w:val="en-US"/>
        </w:rPr>
      </w:pPr>
      <w:r>
        <w:rPr>
          <w:rFonts w:ascii="Consolas" w:hAnsi="Consolas" w:cs="Consolas"/>
          <w:sz w:val="19"/>
          <w:szCs w:val="19"/>
          <w:lang w:val="en-US"/>
        </w:rPr>
        <w:t>config.SetEntitySetAccessRule(</w:t>
      </w:r>
      <w:r>
        <w:rPr>
          <w:rFonts w:ascii="Consolas" w:hAnsi="Consolas" w:cs="Consolas"/>
          <w:color w:val="A31515"/>
          <w:sz w:val="19"/>
          <w:szCs w:val="19"/>
          <w:lang w:val="en-US"/>
        </w:rPr>
        <w:t>"medecin"</w:t>
      </w:r>
      <w:r>
        <w:rPr>
          <w:rFonts w:ascii="Consolas" w:hAnsi="Consolas" w:cs="Consolas"/>
          <w:sz w:val="19"/>
          <w:szCs w:val="19"/>
          <w:lang w:val="en-US"/>
        </w:rPr>
        <w:t xml:space="preserve">, </w:t>
      </w:r>
      <w:r>
        <w:rPr>
          <w:rFonts w:ascii="Consolas" w:hAnsi="Consolas" w:cs="Consolas"/>
          <w:color w:val="2B91AF"/>
          <w:sz w:val="19"/>
          <w:szCs w:val="19"/>
          <w:lang w:val="en-US"/>
        </w:rPr>
        <w:t>EntitySetRights</w:t>
      </w:r>
      <w:r>
        <w:rPr>
          <w:rFonts w:ascii="Consolas" w:hAnsi="Consolas" w:cs="Consolas"/>
          <w:sz w:val="19"/>
          <w:szCs w:val="19"/>
          <w:lang w:val="en-US"/>
        </w:rPr>
        <w:t>.All);</w:t>
      </w:r>
    </w:p>
    <w:p w:rsidR="00CF4E56" w:rsidRDefault="00CF4E56">
      <w:pPr>
        <w:rPr>
          <w:lang w:val="en-US"/>
        </w:rPr>
      </w:pPr>
    </w:p>
    <w:p w:rsidR="00CF4E56" w:rsidRDefault="00F50472">
      <w:pPr>
        <w:rPr>
          <w:rFonts w:eastAsia="Arial"/>
        </w:rPr>
      </w:pPr>
      <w:r>
        <w:t>Il faudrait ajouter de nouvelles lignes si nous exposions plusieurs classes.</w:t>
      </w:r>
    </w:p>
    <w:p w:rsidR="00CF4E56" w:rsidRDefault="00CF4E56"/>
    <w:p w:rsidR="00CF4E56" w:rsidRDefault="00F50472">
      <w:r>
        <w:t>La seconde ligne propose la configuration de méthodes (qu’il faudra définir ensuite) ; ajoutons deux méthodes :</w:t>
      </w:r>
    </w:p>
    <w:p w:rsidR="00CF4E56" w:rsidRDefault="00CF4E56"/>
    <w:p w:rsidR="00CF4E56" w:rsidRDefault="00F50472">
      <w:pPr>
        <w:rPr>
          <w:rFonts w:ascii="Consolas" w:hAnsi="Consolas" w:cs="Consolas"/>
          <w:sz w:val="19"/>
          <w:szCs w:val="19"/>
          <w:lang w:val="en-US"/>
        </w:rPr>
      </w:pPr>
      <w:r>
        <w:rPr>
          <w:rFonts w:ascii="Consolas" w:hAnsi="Consolas" w:cs="Consolas"/>
          <w:sz w:val="19"/>
          <w:szCs w:val="19"/>
          <w:lang w:val="en-US"/>
        </w:rPr>
        <w:t>config.SetServiceOperationAccessRule(</w:t>
      </w:r>
      <w:r>
        <w:rPr>
          <w:rFonts w:ascii="Consolas" w:hAnsi="Consolas" w:cs="Consolas"/>
          <w:color w:val="A31515"/>
          <w:sz w:val="19"/>
          <w:szCs w:val="19"/>
          <w:lang w:val="en-US"/>
        </w:rPr>
        <w:t>"departement"</w:t>
      </w:r>
      <w:r>
        <w:rPr>
          <w:rFonts w:ascii="Consolas" w:hAnsi="Consolas" w:cs="Consolas"/>
          <w:sz w:val="19"/>
          <w:szCs w:val="19"/>
          <w:lang w:val="en-US"/>
        </w:rPr>
        <w:t xml:space="preserve">, </w:t>
      </w:r>
      <w:r>
        <w:rPr>
          <w:rFonts w:ascii="Consolas" w:hAnsi="Consolas" w:cs="Consolas"/>
          <w:color w:val="2B91AF"/>
          <w:sz w:val="19"/>
          <w:szCs w:val="19"/>
          <w:lang w:val="en-US"/>
        </w:rPr>
        <w:t>ServiceOperationRights</w:t>
      </w:r>
      <w:r>
        <w:rPr>
          <w:rFonts w:ascii="Consolas" w:hAnsi="Consolas" w:cs="Consolas"/>
          <w:sz w:val="19"/>
          <w:szCs w:val="19"/>
          <w:lang w:val="en-US"/>
        </w:rPr>
        <w:t>.AllRead);</w:t>
      </w:r>
    </w:p>
    <w:p w:rsidR="00CF4E56" w:rsidRDefault="00CF4E56">
      <w:pPr>
        <w:rPr>
          <w:rFonts w:ascii="Consolas" w:hAnsi="Consolas" w:cs="Consolas"/>
          <w:sz w:val="19"/>
          <w:szCs w:val="19"/>
          <w:lang w:val="en-US"/>
        </w:rPr>
      </w:pPr>
    </w:p>
    <w:p w:rsidR="00CF4E56" w:rsidRDefault="00F50472">
      <w:pPr>
        <w:rPr>
          <w:lang w:val="en-US"/>
        </w:rPr>
      </w:pPr>
      <w:r>
        <w:rPr>
          <w:rFonts w:ascii="Consolas" w:hAnsi="Consolas" w:cs="Consolas"/>
          <w:sz w:val="19"/>
          <w:szCs w:val="19"/>
          <w:lang w:val="en-US"/>
        </w:rPr>
        <w:t>config.SetServiceOperationAccessRule(</w:t>
      </w:r>
      <w:r>
        <w:rPr>
          <w:rFonts w:ascii="Consolas" w:hAnsi="Consolas" w:cs="Consolas"/>
          <w:color w:val="A31515"/>
          <w:sz w:val="19"/>
          <w:szCs w:val="19"/>
          <w:lang w:val="en-US"/>
        </w:rPr>
        <w:t>"lesDepartements"</w:t>
      </w:r>
      <w:r>
        <w:rPr>
          <w:rFonts w:ascii="Consolas" w:hAnsi="Consolas" w:cs="Consolas"/>
          <w:sz w:val="19"/>
          <w:szCs w:val="19"/>
          <w:lang w:val="en-US"/>
        </w:rPr>
        <w:t xml:space="preserve">, </w:t>
      </w:r>
      <w:r>
        <w:rPr>
          <w:rFonts w:ascii="Consolas" w:hAnsi="Consolas" w:cs="Consolas"/>
          <w:color w:val="2B91AF"/>
          <w:sz w:val="19"/>
          <w:szCs w:val="19"/>
          <w:lang w:val="en-US"/>
        </w:rPr>
        <w:t>ServiceOperationRights</w:t>
      </w:r>
      <w:r>
        <w:rPr>
          <w:rFonts w:ascii="Consolas" w:hAnsi="Consolas" w:cs="Consolas"/>
          <w:sz w:val="19"/>
          <w:szCs w:val="19"/>
          <w:lang w:val="en-US"/>
        </w:rPr>
        <w:t>.AllRead);</w:t>
      </w:r>
    </w:p>
    <w:p w:rsidR="00CF4E56" w:rsidRDefault="00CF4E56">
      <w:pPr>
        <w:rPr>
          <w:lang w:val="en-US"/>
        </w:rPr>
      </w:pPr>
    </w:p>
    <w:p w:rsidR="00CF4E56" w:rsidRDefault="00F50472">
      <w:r>
        <w:t xml:space="preserve">La première méthode devra s’appeler </w:t>
      </w:r>
      <w:r>
        <w:rPr>
          <w:i/>
        </w:rPr>
        <w:t>departement</w:t>
      </w:r>
      <w:r>
        <w:t xml:space="preserve"> et la seconde </w:t>
      </w:r>
      <w:r>
        <w:rPr>
          <w:i/>
        </w:rPr>
        <w:t>lesDepartements</w:t>
      </w:r>
      <w:r>
        <w:t>, l’accès sera en lecture.</w:t>
      </w:r>
    </w:p>
    <w:p w:rsidR="00CF4E56" w:rsidRDefault="00CF4E56"/>
    <w:p w:rsidR="00CF4E56" w:rsidRDefault="00F50472">
      <w:r>
        <w:t>Les méthodes s’écrivent dans la classe du service :</w:t>
      </w:r>
    </w:p>
    <w:p w:rsidR="00CF4E56" w:rsidRDefault="00CF4E56"/>
    <w:p w:rsidR="00CF4E56" w:rsidRDefault="00F50472">
      <w:pPr>
        <w:rPr>
          <w:rFonts w:ascii="Consolas" w:hAnsi="Consolas" w:cs="Consolas"/>
          <w:color w:val="0000FF"/>
          <w:sz w:val="19"/>
          <w:szCs w:val="19"/>
          <w:lang w:val="en-US"/>
        </w:rPr>
      </w:pPr>
      <w:r>
        <w:rPr>
          <w:rFonts w:ascii="Consolas" w:hAnsi="Consolas" w:cs="Consolas"/>
          <w:sz w:val="19"/>
          <w:szCs w:val="19"/>
          <w:lang w:val="en-US"/>
        </w:rPr>
        <w:t>[</w:t>
      </w:r>
      <w:r>
        <w:rPr>
          <w:rFonts w:ascii="Consolas" w:hAnsi="Consolas" w:cs="Consolas"/>
          <w:color w:val="2B91AF"/>
          <w:sz w:val="19"/>
          <w:szCs w:val="19"/>
          <w:lang w:val="en-US"/>
        </w:rPr>
        <w:t>WebGet</w:t>
      </w:r>
      <w:r>
        <w:rPr>
          <w:rFonts w:ascii="Consolas" w:hAnsi="Consolas" w:cs="Consolas"/>
          <w:sz w:val="19"/>
          <w:szCs w:val="19"/>
          <w:lang w:val="en-US"/>
        </w:rPr>
        <w:t>]</w:t>
      </w:r>
    </w:p>
    <w:p w:rsidR="00CF4E56" w:rsidRDefault="00F50472">
      <w:pPr>
        <w:rPr>
          <w:rFonts w:ascii="Consolas" w:hAnsi="Consolas" w:cs="Consolas"/>
          <w:sz w:val="19"/>
          <w:szCs w:val="19"/>
          <w:lang w:val="en-US"/>
        </w:rPr>
      </w:pPr>
      <w:r>
        <w:rPr>
          <w:rFonts w:ascii="Consolas" w:hAnsi="Consolas" w:cs="Consolas"/>
          <w:color w:val="0000FF"/>
          <w:sz w:val="19"/>
          <w:szCs w:val="19"/>
          <w:lang w:val="en-US"/>
        </w:rPr>
        <w:t>public</w:t>
      </w:r>
      <w:r>
        <w:rPr>
          <w:rFonts w:ascii="Consolas" w:hAnsi="Consolas" w:cs="Consolas"/>
          <w:color w:val="2B91AF"/>
          <w:sz w:val="19"/>
          <w:szCs w:val="19"/>
          <w:lang w:val="en-US"/>
        </w:rPr>
        <w:t>IQueryable</w:t>
      </w:r>
      <w:r>
        <w:rPr>
          <w:rFonts w:ascii="Consolas" w:hAnsi="Consolas" w:cs="Consolas"/>
          <w:sz w:val="19"/>
          <w:szCs w:val="19"/>
          <w:lang w:val="en-US"/>
        </w:rPr>
        <w:t>&lt;</w:t>
      </w:r>
      <w:r>
        <w:rPr>
          <w:rFonts w:ascii="Consolas" w:hAnsi="Consolas" w:cs="Consolas"/>
          <w:color w:val="2B91AF"/>
          <w:sz w:val="19"/>
          <w:szCs w:val="19"/>
          <w:lang w:val="en-US"/>
        </w:rPr>
        <w:t>medecin</w:t>
      </w:r>
      <w:r>
        <w:rPr>
          <w:rFonts w:ascii="Consolas" w:hAnsi="Consolas" w:cs="Consolas"/>
          <w:sz w:val="19"/>
          <w:szCs w:val="19"/>
          <w:lang w:val="en-US"/>
        </w:rPr>
        <w:t>&gt;departement(</w:t>
      </w:r>
      <w:r>
        <w:rPr>
          <w:rFonts w:ascii="Consolas" w:hAnsi="Consolas" w:cs="Consolas"/>
          <w:color w:val="0000FF"/>
          <w:sz w:val="19"/>
          <w:szCs w:val="19"/>
          <w:lang w:val="en-US"/>
        </w:rPr>
        <w:t>int</w:t>
      </w:r>
      <w:r>
        <w:rPr>
          <w:rFonts w:ascii="Consolas" w:hAnsi="Consolas" w:cs="Consolas"/>
          <w:sz w:val="19"/>
          <w:szCs w:val="19"/>
          <w:lang w:val="en-US"/>
        </w:rPr>
        <w:t>num)</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hAnsi="Consolas" w:cs="Consolas"/>
          <w:sz w:val="19"/>
          <w:szCs w:val="19"/>
          <w:lang w:val="en-US"/>
        </w:rPr>
      </w:pPr>
      <w:r>
        <w:rPr>
          <w:rFonts w:ascii="Consolas" w:hAnsi="Consolas" w:cs="Consolas"/>
          <w:color w:val="0000FF"/>
          <w:sz w:val="19"/>
          <w:szCs w:val="19"/>
          <w:lang w:val="en-US"/>
        </w:rPr>
        <w:t>return</w:t>
      </w:r>
      <w:r>
        <w:rPr>
          <w:rFonts w:ascii="Consolas" w:hAnsi="Consolas" w:cs="Consolas"/>
          <w:color w:val="2B91AF"/>
          <w:sz w:val="19"/>
          <w:szCs w:val="19"/>
          <w:lang w:val="en-US"/>
        </w:rPr>
        <w:t>medecin</w:t>
      </w:r>
      <w:r>
        <w:rPr>
          <w:rFonts w:ascii="Consolas" w:hAnsi="Consolas" w:cs="Consolas"/>
          <w:sz w:val="19"/>
          <w:szCs w:val="19"/>
          <w:lang w:val="en-US"/>
        </w:rPr>
        <w:t>.lesMedecins(num).AsQueryable&lt;</w:t>
      </w:r>
      <w:r>
        <w:rPr>
          <w:rFonts w:ascii="Consolas" w:hAnsi="Consolas" w:cs="Consolas"/>
          <w:color w:val="2B91AF"/>
          <w:sz w:val="19"/>
          <w:szCs w:val="19"/>
          <w:lang w:val="en-US"/>
        </w:rPr>
        <w:t>medecin</w:t>
      </w:r>
      <w:r>
        <w:rPr>
          <w:rFonts w:ascii="Consolas" w:hAnsi="Consolas" w:cs="Consolas"/>
          <w:sz w:val="19"/>
          <w:szCs w:val="19"/>
          <w:lang w:val="en-US"/>
        </w:rPr>
        <w:t>&gt;();</w:t>
      </w:r>
    </w:p>
    <w:p w:rsidR="00CF4E56" w:rsidRDefault="00F50472">
      <w:pPr>
        <w:rPr>
          <w:rFonts w:ascii="Consolas" w:hAnsi="Consolas" w:cs="Consolas"/>
          <w:sz w:val="19"/>
          <w:szCs w:val="19"/>
          <w:lang w:val="en-US"/>
        </w:rPr>
      </w:pPr>
      <w:r>
        <w:rPr>
          <w:rFonts w:ascii="Consolas" w:hAnsi="Consolas" w:cs="Consolas"/>
          <w:sz w:val="19"/>
          <w:szCs w:val="19"/>
          <w:lang w:val="en-US"/>
        </w:rPr>
        <w:t>}</w:t>
      </w:r>
    </w:p>
    <w:p w:rsidR="00CF4E56" w:rsidRDefault="00CF4E56">
      <w:pPr>
        <w:rPr>
          <w:rFonts w:ascii="Consolas" w:hAnsi="Consolas" w:cs="Consolas"/>
          <w:sz w:val="19"/>
          <w:szCs w:val="19"/>
          <w:lang w:val="en-US"/>
        </w:rPr>
      </w:pPr>
    </w:p>
    <w:p w:rsidR="00CF4E56" w:rsidRDefault="00F50472">
      <w:pPr>
        <w:rPr>
          <w:rFonts w:ascii="Consolas" w:hAnsi="Consolas" w:cs="Consolas"/>
          <w:color w:val="0000FF"/>
          <w:sz w:val="19"/>
          <w:szCs w:val="19"/>
          <w:lang w:val="en-US"/>
        </w:rPr>
      </w:pPr>
      <w:r>
        <w:rPr>
          <w:rFonts w:ascii="Consolas" w:hAnsi="Consolas" w:cs="Consolas"/>
          <w:sz w:val="19"/>
          <w:szCs w:val="19"/>
          <w:lang w:val="en-US"/>
        </w:rPr>
        <w:t>[</w:t>
      </w:r>
      <w:r>
        <w:rPr>
          <w:rFonts w:ascii="Consolas" w:hAnsi="Consolas" w:cs="Consolas"/>
          <w:color w:val="2B91AF"/>
          <w:sz w:val="19"/>
          <w:szCs w:val="19"/>
          <w:lang w:val="en-US"/>
        </w:rPr>
        <w:t>WebGet</w:t>
      </w:r>
      <w:r>
        <w:rPr>
          <w:rFonts w:ascii="Consolas" w:hAnsi="Consolas" w:cs="Consolas"/>
          <w:sz w:val="19"/>
          <w:szCs w:val="19"/>
          <w:lang w:val="en-US"/>
        </w:rPr>
        <w:t>]</w:t>
      </w:r>
    </w:p>
    <w:p w:rsidR="00CF4E56" w:rsidRDefault="00F50472">
      <w:pPr>
        <w:rPr>
          <w:rFonts w:ascii="Consolas" w:hAnsi="Consolas" w:cs="Consolas"/>
          <w:sz w:val="19"/>
          <w:szCs w:val="19"/>
          <w:lang w:val="en-US"/>
        </w:rPr>
      </w:pPr>
      <w:r>
        <w:rPr>
          <w:rFonts w:ascii="Consolas" w:hAnsi="Consolas" w:cs="Consolas"/>
          <w:color w:val="0000FF"/>
          <w:sz w:val="19"/>
          <w:szCs w:val="19"/>
          <w:lang w:val="en-US"/>
        </w:rPr>
        <w:t>public</w:t>
      </w:r>
      <w:r>
        <w:rPr>
          <w:rFonts w:ascii="Consolas" w:hAnsi="Consolas" w:cs="Consolas"/>
          <w:color w:val="2B91AF"/>
          <w:sz w:val="19"/>
          <w:szCs w:val="19"/>
          <w:lang w:val="en-US"/>
        </w:rPr>
        <w:t>List</w:t>
      </w:r>
      <w:r>
        <w:rPr>
          <w:rFonts w:ascii="Consolas" w:hAnsi="Consolas" w:cs="Consolas"/>
          <w:sz w:val="19"/>
          <w:szCs w:val="19"/>
          <w:lang w:val="en-US"/>
        </w:rPr>
        <w:t>&lt;</w:t>
      </w:r>
      <w:r>
        <w:rPr>
          <w:rFonts w:ascii="Consolas" w:hAnsi="Consolas" w:cs="Consolas"/>
          <w:color w:val="0000FF"/>
          <w:sz w:val="19"/>
          <w:szCs w:val="19"/>
          <w:lang w:val="en-US"/>
        </w:rPr>
        <w:t>int</w:t>
      </w:r>
      <w:r>
        <w:rPr>
          <w:rFonts w:ascii="Consolas" w:hAnsi="Consolas" w:cs="Consolas"/>
          <w:sz w:val="19"/>
          <w:szCs w:val="19"/>
          <w:lang w:val="en-US"/>
        </w:rPr>
        <w:t>&gt;lesDepartements()</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hAnsi="Consolas" w:cs="Consolas"/>
          <w:sz w:val="19"/>
          <w:szCs w:val="19"/>
          <w:lang w:val="en-US"/>
        </w:rPr>
      </w:pPr>
      <w:r>
        <w:rPr>
          <w:rFonts w:ascii="Consolas" w:hAnsi="Consolas" w:cs="Consolas"/>
          <w:color w:val="0000FF"/>
          <w:sz w:val="19"/>
          <w:szCs w:val="19"/>
          <w:lang w:val="en-US"/>
        </w:rPr>
        <w:t>return</w:t>
      </w:r>
      <w:r>
        <w:rPr>
          <w:rFonts w:ascii="Consolas" w:hAnsi="Consolas" w:cs="Consolas"/>
          <w:color w:val="2B91AF"/>
          <w:sz w:val="19"/>
          <w:szCs w:val="19"/>
          <w:lang w:val="en-US"/>
        </w:rPr>
        <w:t>medecin</w:t>
      </w:r>
      <w:r>
        <w:rPr>
          <w:rFonts w:ascii="Consolas" w:hAnsi="Consolas" w:cs="Consolas"/>
          <w:sz w:val="19"/>
          <w:szCs w:val="19"/>
          <w:lang w:val="en-US"/>
        </w:rPr>
        <w:t>.lesDepartements();</w:t>
      </w:r>
    </w:p>
    <w:p w:rsidR="00CF4E56" w:rsidRDefault="00F50472">
      <w:pPr>
        <w:rPr>
          <w:rFonts w:ascii="Consolas" w:hAnsi="Consolas" w:cs="Consolas"/>
          <w:sz w:val="19"/>
          <w:szCs w:val="19"/>
          <w:lang w:val="en-US"/>
        </w:rPr>
      </w:pPr>
      <w:r>
        <w:rPr>
          <w:rFonts w:ascii="Consolas" w:hAnsi="Consolas" w:cs="Consolas"/>
          <w:sz w:val="19"/>
          <w:szCs w:val="19"/>
          <w:lang w:val="en-US"/>
        </w:rPr>
        <w:t>}</w:t>
      </w:r>
    </w:p>
    <w:p w:rsidR="00CF4E56" w:rsidRDefault="00CF4E56">
      <w:pPr>
        <w:rPr>
          <w:rFonts w:ascii="Consolas" w:hAnsi="Consolas" w:cs="Consolas"/>
          <w:sz w:val="19"/>
          <w:szCs w:val="19"/>
          <w:lang w:val="en-US"/>
        </w:rPr>
      </w:pPr>
    </w:p>
    <w:p w:rsidR="00CF4E56" w:rsidRDefault="00F50472">
      <w:r>
        <w:t>Remarques :</w:t>
      </w:r>
    </w:p>
    <w:p w:rsidR="00CF4E56" w:rsidRDefault="00F50472">
      <w:pPr>
        <w:numPr>
          <w:ilvl w:val="0"/>
          <w:numId w:val="20"/>
        </w:numPr>
      </w:pPr>
      <w:r>
        <w:t xml:space="preserve">Chaque méthode accessible par la méthode http « GET » devra utiliser l’attribut </w:t>
      </w:r>
      <w:r>
        <w:rPr>
          <w:i/>
        </w:rPr>
        <w:t>WebGet.</w:t>
      </w:r>
    </w:p>
    <w:p w:rsidR="00CF4E56" w:rsidRDefault="00F50472">
      <w:pPr>
        <w:numPr>
          <w:ilvl w:val="0"/>
          <w:numId w:val="20"/>
        </w:numPr>
      </w:pPr>
      <w:r>
        <w:t xml:space="preserve">Pour pouvoir bénéficier du requêtageOData, une méthode doit retourner un objet de type IQueryable&lt;T&gt; (type de base des requêtes Linq) ; aussi nous castons la liste de </w:t>
      </w:r>
      <w:r>
        <w:rPr>
          <w:i/>
        </w:rPr>
        <w:t>medecin</w:t>
      </w:r>
      <w:r>
        <w:t xml:space="preserve"> en IQueryable de </w:t>
      </w:r>
      <w:r>
        <w:rPr>
          <w:i/>
        </w:rPr>
        <w:t>medecin</w:t>
      </w:r>
      <w:r>
        <w:t>.</w:t>
      </w:r>
    </w:p>
    <w:p w:rsidR="00CF4E56" w:rsidRDefault="00CF4E56"/>
    <w:p w:rsidR="00CF4E56" w:rsidRDefault="00CF4E56"/>
    <w:p w:rsidR="00CF4E56" w:rsidRDefault="00F50472">
      <w:r>
        <w:t xml:space="preserve">Nous en avons terminé avec la définition du service REST. </w:t>
      </w:r>
    </w:p>
    <w:p w:rsidR="00CF4E56" w:rsidRDefault="00CF4E56"/>
    <w:p w:rsidR="00CF4E56" w:rsidRDefault="00F50472">
      <w:pPr>
        <w:pStyle w:val="Titre3"/>
        <w:keepNext/>
        <w:numPr>
          <w:ilvl w:val="2"/>
          <w:numId w:val="2"/>
        </w:numPr>
        <w:tabs>
          <w:tab w:val="left" w:pos="0"/>
        </w:tabs>
        <w:spacing w:before="200"/>
      </w:pPr>
      <w:bookmarkStart w:id="34" w:name="__RefHeading__20070_1443249659"/>
      <w:bookmarkEnd w:id="34"/>
      <w:r>
        <w:t>3.b Test du service REST, l’outil Fiddler2</w:t>
      </w:r>
    </w:p>
    <w:p w:rsidR="00CF4E56" w:rsidRDefault="00CF4E56"/>
    <w:p w:rsidR="00CF4E56" w:rsidRDefault="00F50472">
      <w:r>
        <w:t>Microsoft a développé un outil qui permet de visualiser les échanges http, émis et reçus côté serveur.</w:t>
      </w:r>
    </w:p>
    <w:p w:rsidR="00CF4E56" w:rsidRDefault="00CF4E56"/>
    <w:p w:rsidR="00CF4E56" w:rsidRDefault="00F50472">
      <w:r>
        <w:t>Il faut, bien sûr installer le logiciel :</w:t>
      </w:r>
    </w:p>
    <w:p w:rsidR="00CF4E56" w:rsidRDefault="00CF4E56">
      <w:hyperlink r:id="rId46" w:history="1">
        <w:r w:rsidR="00F50472">
          <w:rPr>
            <w:rStyle w:val="Lienhypertexte"/>
          </w:rPr>
          <w:t>http://www.fiddler2.com/fiddler2/version.asp</w:t>
        </w:r>
      </w:hyperlink>
    </w:p>
    <w:p w:rsidR="00CF4E56" w:rsidRDefault="00CF4E56"/>
    <w:p w:rsidR="00CF4E56" w:rsidRDefault="00F50472">
      <w:r>
        <w:lastRenderedPageBreak/>
        <w:t xml:space="preserve">Lançons le logiciel. La fenêtre de gauche historise les requêtes, celle de droite permet de lancer sa propre requête à partir de l’onglet </w:t>
      </w:r>
      <w:r>
        <w:rPr>
          <w:i/>
        </w:rPr>
        <w:t>Composer</w:t>
      </w:r>
      <w:r>
        <w:t> :</w:t>
      </w:r>
    </w:p>
    <w:p w:rsidR="00CF4E56" w:rsidRDefault="00CA4EF6">
      <w:pPr>
        <w:jc w:val="center"/>
      </w:pPr>
      <w:r>
        <w:rPr>
          <w:noProof/>
          <w:lang w:eastAsia="fr-FR"/>
        </w:rPr>
        <w:drawing>
          <wp:inline distT="0" distB="0" distL="0" distR="0">
            <wp:extent cx="3381375" cy="1600200"/>
            <wp:effectExtent l="0" t="0" r="9525"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81375" cy="1600200"/>
                    </a:xfrm>
                    <a:prstGeom prst="rect">
                      <a:avLst/>
                    </a:prstGeom>
                    <a:solidFill>
                      <a:srgbClr val="FFFFFF"/>
                    </a:solidFill>
                    <a:ln>
                      <a:noFill/>
                    </a:ln>
                  </pic:spPr>
                </pic:pic>
              </a:graphicData>
            </a:graphic>
          </wp:inline>
        </w:drawing>
      </w:r>
    </w:p>
    <w:p w:rsidR="00CF4E56" w:rsidRDefault="00CF4E56"/>
    <w:p w:rsidR="00CF4E56" w:rsidRDefault="00F50472">
      <w:r>
        <w:t xml:space="preserve">Nous avons lancé une requête http (GET) appelant le service ; le numéro du port du serveur IIS de développement est visible si on passe au-dessus du serveur (en bas à droite). On peut également faire un clic droit sur le service dans l’explorateur de solutions, demander à  </w:t>
      </w:r>
      <w:r>
        <w:rPr>
          <w:i/>
        </w:rPr>
        <w:t>afficher dans le navigateur</w:t>
      </w:r>
      <w:r>
        <w:t xml:space="preserve"> et copier cette adresse dans Fiddler2. Une autre possibilité est de fixer le port en ouvrant les propriétés du projet, aller sur onglet Web et remplir la valeur du port spécifique.</w:t>
      </w:r>
    </w:p>
    <w:p w:rsidR="00CF4E56" w:rsidRDefault="00CF4E56"/>
    <w:p w:rsidR="00CF4E56" w:rsidRDefault="00F50472">
      <w:r>
        <w:t xml:space="preserve">Si on clique sur le bouton </w:t>
      </w:r>
      <w:r>
        <w:rPr>
          <w:i/>
        </w:rPr>
        <w:t>Execute</w:t>
      </w:r>
      <w:r>
        <w:t>, la requête s’exécute côté serveur :</w:t>
      </w:r>
    </w:p>
    <w:p w:rsidR="00CF4E56" w:rsidRDefault="00CF4E56"/>
    <w:p w:rsidR="00CF4E56" w:rsidRDefault="00CA4EF6">
      <w:r>
        <w:rPr>
          <w:noProof/>
          <w:lang w:eastAsia="fr-FR"/>
        </w:rPr>
        <w:drawing>
          <wp:inline distT="0" distB="0" distL="0" distR="0">
            <wp:extent cx="5229225" cy="800100"/>
            <wp:effectExtent l="0" t="0" r="9525"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29225" cy="800100"/>
                    </a:xfrm>
                    <a:prstGeom prst="rect">
                      <a:avLst/>
                    </a:prstGeom>
                    <a:solidFill>
                      <a:srgbClr val="FFFFFF"/>
                    </a:solidFill>
                    <a:ln>
                      <a:noFill/>
                    </a:ln>
                  </pic:spPr>
                </pic:pic>
              </a:graphicData>
            </a:graphic>
          </wp:inline>
        </w:drawing>
      </w:r>
    </w:p>
    <w:p w:rsidR="00CF4E56" w:rsidRDefault="00F50472">
      <w:r>
        <w:t>Le serveur nous retourne une classe 2xx, le type de retour sera du XML.</w:t>
      </w:r>
    </w:p>
    <w:p w:rsidR="00CF4E56" w:rsidRDefault="00CF4E56"/>
    <w:p w:rsidR="00CF4E56" w:rsidRDefault="00F50472">
      <w:r>
        <w:t>Modifions notre requête afin de demander les départements :</w:t>
      </w:r>
    </w:p>
    <w:p w:rsidR="00CF4E56" w:rsidRDefault="00CF4E56"/>
    <w:p w:rsidR="00CF4E56" w:rsidRDefault="00CA4EF6">
      <w:r>
        <w:rPr>
          <w:noProof/>
          <w:lang w:eastAsia="fr-FR"/>
        </w:rPr>
        <w:drawing>
          <wp:inline distT="0" distB="0" distL="0" distR="0">
            <wp:extent cx="4695825" cy="1066800"/>
            <wp:effectExtent l="0" t="0" r="9525"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95825" cy="1066800"/>
                    </a:xfrm>
                    <a:prstGeom prst="rect">
                      <a:avLst/>
                    </a:prstGeom>
                    <a:solidFill>
                      <a:srgbClr val="FFFFFF"/>
                    </a:solidFill>
                    <a:ln>
                      <a:noFill/>
                    </a:ln>
                  </pic:spPr>
                </pic:pic>
              </a:graphicData>
            </a:graphic>
          </wp:inline>
        </w:drawing>
      </w:r>
    </w:p>
    <w:p w:rsidR="00CF4E56" w:rsidRDefault="00CF4E56"/>
    <w:p w:rsidR="00CF4E56" w:rsidRDefault="00CF4E56"/>
    <w:p w:rsidR="00CF4E56" w:rsidRDefault="00F50472">
      <w:r>
        <w:t xml:space="preserve">Maintenant regardons ce que retourne le serveur en cliquant sur l’onglet </w:t>
      </w:r>
      <w:r>
        <w:rPr>
          <w:i/>
        </w:rPr>
        <w:t>Inspector</w:t>
      </w:r>
      <w:r>
        <w:t xml:space="preserve">, l’onglet </w:t>
      </w:r>
      <w:r>
        <w:rPr>
          <w:i/>
        </w:rPr>
        <w:t>textView</w:t>
      </w:r>
      <w:r>
        <w:t xml:space="preserve"> fait apparaître :</w:t>
      </w:r>
    </w:p>
    <w:p w:rsidR="00CF4E56" w:rsidRDefault="00CA4EF6">
      <w:pPr>
        <w:jc w:val="center"/>
      </w:pPr>
      <w:r>
        <w:rPr>
          <w:noProof/>
          <w:lang w:eastAsia="fr-FR"/>
        </w:rPr>
        <w:drawing>
          <wp:inline distT="0" distB="0" distL="0" distR="0">
            <wp:extent cx="4667250" cy="2143125"/>
            <wp:effectExtent l="0" t="0" r="0" b="9525"/>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0" cy="2143125"/>
                    </a:xfrm>
                    <a:prstGeom prst="rect">
                      <a:avLst/>
                    </a:prstGeom>
                    <a:solidFill>
                      <a:srgbClr val="FFFFFF"/>
                    </a:solidFill>
                    <a:ln>
                      <a:noFill/>
                    </a:ln>
                  </pic:spPr>
                </pic:pic>
              </a:graphicData>
            </a:graphic>
          </wp:inline>
        </w:drawing>
      </w:r>
    </w:p>
    <w:p w:rsidR="00CF4E56" w:rsidRDefault="00CF4E56"/>
    <w:p w:rsidR="00CF4E56" w:rsidRDefault="00CF4E56">
      <w:pPr>
        <w:rPr>
          <w:ins w:id="35" w:author="Patrice" w:date="2012-10-06T13:05:00Z"/>
        </w:rPr>
      </w:pPr>
    </w:p>
    <w:p w:rsidR="00CA4EF6" w:rsidRDefault="00CA4EF6"/>
    <w:p w:rsidR="00CF4E56" w:rsidRDefault="00F50472">
      <w:r>
        <w:t>Et l’onglet XML :</w:t>
      </w:r>
    </w:p>
    <w:p w:rsidR="00CF4E56" w:rsidRDefault="00CF4E56"/>
    <w:p w:rsidR="00CF4E56" w:rsidRDefault="00CA4EF6">
      <w:pPr>
        <w:jc w:val="center"/>
      </w:pPr>
      <w:r>
        <w:rPr>
          <w:noProof/>
          <w:lang w:eastAsia="fr-FR"/>
        </w:rPr>
        <w:lastRenderedPageBreak/>
        <w:drawing>
          <wp:inline distT="0" distB="0" distL="0" distR="0">
            <wp:extent cx="4743450" cy="179070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43450" cy="1790700"/>
                    </a:xfrm>
                    <a:prstGeom prst="rect">
                      <a:avLst/>
                    </a:prstGeom>
                    <a:solidFill>
                      <a:srgbClr val="FFFFFF"/>
                    </a:solidFill>
                    <a:ln>
                      <a:noFill/>
                    </a:ln>
                  </pic:spPr>
                </pic:pic>
              </a:graphicData>
            </a:graphic>
          </wp:inline>
        </w:drawing>
      </w:r>
    </w:p>
    <w:p w:rsidR="00CF4E56" w:rsidRDefault="00CF4E56"/>
    <w:p w:rsidR="00CF4E56" w:rsidRDefault="00F50472">
      <w:r>
        <w:t>Si nous voulons recevoir la réponse au format Json, il faut le demander dans l’en-tête http, et c’est là où l’outil est intéressant car nous pouvons modifier l’en-tête de la requête.</w:t>
      </w:r>
    </w:p>
    <w:p w:rsidR="00CF4E56" w:rsidRDefault="00F50472">
      <w:r>
        <w:t>Revenons sur l’onglet Composer et ajoutons une entrée dans l’en-tête :</w:t>
      </w:r>
    </w:p>
    <w:p w:rsidR="00CF4E56" w:rsidRDefault="00CF4E56"/>
    <w:p w:rsidR="00CF4E56" w:rsidRDefault="00CA4EF6">
      <w:pPr>
        <w:jc w:val="center"/>
      </w:pPr>
      <w:r>
        <w:rPr>
          <w:noProof/>
          <w:lang w:eastAsia="fr-FR"/>
        </w:rPr>
        <w:drawing>
          <wp:inline distT="0" distB="0" distL="0" distR="0">
            <wp:extent cx="3438525" cy="1790700"/>
            <wp:effectExtent l="0" t="0" r="9525"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38525" cy="1790700"/>
                    </a:xfrm>
                    <a:prstGeom prst="rect">
                      <a:avLst/>
                    </a:prstGeom>
                    <a:solidFill>
                      <a:srgbClr val="FFFFFF"/>
                    </a:solidFill>
                    <a:ln>
                      <a:noFill/>
                    </a:ln>
                  </pic:spPr>
                </pic:pic>
              </a:graphicData>
            </a:graphic>
          </wp:inline>
        </w:drawing>
      </w:r>
    </w:p>
    <w:p w:rsidR="00CF4E56" w:rsidRDefault="00CF4E56"/>
    <w:p w:rsidR="00CF4E56" w:rsidRDefault="00F50472">
      <w:r>
        <w:t>Si nous exécutons et affichons au format textView :</w:t>
      </w:r>
    </w:p>
    <w:p w:rsidR="00CF4E56" w:rsidRDefault="00CF4E56"/>
    <w:p w:rsidR="00CF4E56" w:rsidRDefault="00CA4EF6">
      <w:pPr>
        <w:jc w:val="center"/>
      </w:pPr>
      <w:r>
        <w:rPr>
          <w:noProof/>
          <w:lang w:eastAsia="fr-FR"/>
        </w:rPr>
        <w:drawing>
          <wp:inline distT="0" distB="0" distL="0" distR="0">
            <wp:extent cx="2305050" cy="1152525"/>
            <wp:effectExtent l="0" t="0" r="0" b="9525"/>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0" cy="1152525"/>
                    </a:xfrm>
                    <a:prstGeom prst="rect">
                      <a:avLst/>
                    </a:prstGeom>
                    <a:solidFill>
                      <a:srgbClr val="FFFFFF"/>
                    </a:solidFill>
                    <a:ln>
                      <a:noFill/>
                    </a:ln>
                  </pic:spPr>
                </pic:pic>
              </a:graphicData>
            </a:graphic>
          </wp:inline>
        </w:drawing>
      </w:r>
    </w:p>
    <w:p w:rsidR="00CF4E56" w:rsidRDefault="00CF4E56">
      <w:pPr>
        <w:jc w:val="center"/>
      </w:pPr>
    </w:p>
    <w:p w:rsidR="00CF4E56" w:rsidRDefault="00F50472">
      <w:r>
        <w:t>Nous visualisons le format json. Ici le résultat n’est pas totalement significatif car le type de retour n’est pas une donnée structurée mais un tableau d’entiers, nous referons le même exercice pour les médecins plus loin.</w:t>
      </w:r>
    </w:p>
    <w:p w:rsidR="00CF4E56" w:rsidRDefault="00CF4E56"/>
    <w:p w:rsidR="00CF4E56" w:rsidRDefault="00F50472">
      <w:r>
        <w:t>Continuons en requêtant les médecins. On peut demander le médecin dont l’identifiant est 100 avec la requête :</w:t>
      </w:r>
    </w:p>
    <w:p w:rsidR="00CF4E56" w:rsidRDefault="00CA4EF6">
      <w:pPr>
        <w:jc w:val="center"/>
      </w:pPr>
      <w:r>
        <w:rPr>
          <w:noProof/>
          <w:lang w:eastAsia="fr-FR"/>
        </w:rPr>
        <w:drawing>
          <wp:inline distT="0" distB="0" distL="0" distR="0">
            <wp:extent cx="4972050" cy="220980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72050" cy="2209800"/>
                    </a:xfrm>
                    <a:prstGeom prst="rect">
                      <a:avLst/>
                    </a:prstGeom>
                    <a:solidFill>
                      <a:srgbClr val="FFFFFF"/>
                    </a:solidFill>
                    <a:ln>
                      <a:noFill/>
                    </a:ln>
                  </pic:spPr>
                </pic:pic>
              </a:graphicData>
            </a:graphic>
          </wp:inline>
        </w:drawing>
      </w:r>
    </w:p>
    <w:p w:rsidR="00CF4E56" w:rsidRDefault="00CF4E56"/>
    <w:p w:rsidR="00CF4E56" w:rsidRDefault="00F50472">
      <w:r>
        <w:t>La réponse a été demandée au format json.</w:t>
      </w:r>
    </w:p>
    <w:p w:rsidR="00CF4E56" w:rsidRDefault="00CF4E56"/>
    <w:p w:rsidR="00CF4E56" w:rsidRDefault="00F50472">
      <w:r>
        <w:t>Continuons en testant la méthode departement :</w:t>
      </w:r>
    </w:p>
    <w:p w:rsidR="00CF4E56" w:rsidRDefault="00CF4E56"/>
    <w:p w:rsidR="00CF4E56" w:rsidRDefault="00CA4EF6">
      <w:r>
        <w:rPr>
          <w:noProof/>
          <w:lang w:eastAsia="fr-FR"/>
        </w:rPr>
        <w:drawing>
          <wp:inline distT="0" distB="0" distL="0" distR="0">
            <wp:extent cx="4724400" cy="318135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24400" cy="3181350"/>
                    </a:xfrm>
                    <a:prstGeom prst="rect">
                      <a:avLst/>
                    </a:prstGeom>
                    <a:solidFill>
                      <a:srgbClr val="FFFFFF"/>
                    </a:solidFill>
                    <a:ln>
                      <a:noFill/>
                    </a:ln>
                  </pic:spPr>
                </pic:pic>
              </a:graphicData>
            </a:graphic>
          </wp:inline>
        </w:drawing>
      </w:r>
    </w:p>
    <w:p w:rsidR="00CF4E56" w:rsidRDefault="00CF4E56"/>
    <w:p w:rsidR="00CF4E56" w:rsidRDefault="00F50472">
      <w:r>
        <w:t>La réponse –ici au format XML/Atom- retourne bien les médecins du département 2 ; notez num=2 qui correspond au nom du paramètre de la méthode.</w:t>
      </w:r>
    </w:p>
    <w:p w:rsidR="00CF4E56" w:rsidRDefault="00F50472">
      <w:r>
        <w:t>On peut envisager de nombreuses requêtes, par exemple :</w:t>
      </w:r>
    </w:p>
    <w:p w:rsidR="00CF4E56" w:rsidRDefault="00CF4E56"/>
    <w:p w:rsidR="00CF4E56" w:rsidRDefault="00CF4E56">
      <w:hyperlink r:id="rId56" w:history="1">
        <w:r w:rsidR="00F50472">
          <w:rPr>
            <w:rStyle w:val="Lienhypertexte"/>
            <w:rFonts w:ascii="Consolas" w:hAnsi="Consolas"/>
          </w:rPr>
          <w:t>http://localhost:4570/WcfDataServiceGSB.svc/medecin?$select=nom,prenom</w:t>
        </w:r>
      </w:hyperlink>
    </w:p>
    <w:p w:rsidR="00CF4E56" w:rsidRDefault="00F50472">
      <w:r>
        <w:t>retourne les nom et prénom de tous les médecins</w:t>
      </w:r>
    </w:p>
    <w:p w:rsidR="00CF4E56" w:rsidRDefault="00CF4E56"/>
    <w:p w:rsidR="00CF4E56" w:rsidRDefault="00CF4E56">
      <w:hyperlink r:id="rId57" w:history="1">
        <w:r w:rsidR="00F50472">
          <w:rPr>
            <w:rStyle w:val="Lienhypertexte"/>
            <w:rFonts w:ascii="Consolas" w:hAnsi="Consolas"/>
          </w:rPr>
          <w:t>http://localhost:4570/WcfDataServiceGSB.svc/medecin(200)?$select=nom,prenom</w:t>
        </w:r>
      </w:hyperlink>
    </w:p>
    <w:p w:rsidR="00CF4E56" w:rsidRDefault="00F50472">
      <w:r>
        <w:t>retourne le nom et prénom du médecin d’identifiant 200</w:t>
      </w:r>
    </w:p>
    <w:p w:rsidR="00CF4E56" w:rsidRDefault="00CF4E56"/>
    <w:p w:rsidR="00CF4E56" w:rsidRDefault="00CF4E56">
      <w:pPr>
        <w:rPr>
          <w:rFonts w:ascii="Consolas" w:hAnsi="Consolas" w:cs="Consolas"/>
          <w:color w:val="008000"/>
          <w:sz w:val="19"/>
          <w:szCs w:val="19"/>
        </w:rPr>
      </w:pPr>
      <w:hyperlink r:id="rId58" w:history="1">
        <w:r w:rsidR="00F50472">
          <w:rPr>
            <w:rStyle w:val="Lienhypertexte"/>
            <w:rFonts w:ascii="Consolas" w:hAnsi="Consolas"/>
          </w:rPr>
          <w:t>http://localhost:4570/WcfDataServiceGSB.svc/departement?num=2&amp;$top=20&amp;$orderby=nom</w:t>
        </w:r>
      </w:hyperlink>
    </w:p>
    <w:p w:rsidR="00CF4E56" w:rsidRDefault="00CF4E56">
      <w:pPr>
        <w:rPr>
          <w:rFonts w:ascii="Consolas" w:hAnsi="Consolas" w:cs="Consolas"/>
          <w:color w:val="008000"/>
          <w:sz w:val="19"/>
          <w:szCs w:val="19"/>
        </w:rPr>
      </w:pPr>
    </w:p>
    <w:p w:rsidR="00CF4E56" w:rsidRDefault="00F50472">
      <w:r>
        <w:t>retourne les 20 premiers ($top=20) médecins du département numéro 2, triés sur le nom.</w:t>
      </w:r>
    </w:p>
    <w:p w:rsidR="00CF4E56" w:rsidRDefault="00CF4E56"/>
    <w:p w:rsidR="00CF4E56" w:rsidRDefault="00CF4E56">
      <w:pPr>
        <w:rPr>
          <w:lang w:val="en-US"/>
        </w:rPr>
      </w:pPr>
      <w:hyperlink r:id="rId59" w:history="1">
        <w:r w:rsidRPr="00CF4E56">
          <w:rPr>
            <w:rStyle w:val="Lienhypertexte"/>
            <w:rFonts w:ascii="Consolas" w:hAnsi="Consolas"/>
            <w:lang w:val="en-US"/>
          </w:rPr>
          <w:t>http://localhost:4570/WcfDataServiceGSB.svc/medecin?$filter=departement eq 2</w:t>
        </w:r>
      </w:hyperlink>
    </w:p>
    <w:p w:rsidR="00CF4E56" w:rsidRDefault="00CF4E56">
      <w:pPr>
        <w:rPr>
          <w:lang w:val="en-US"/>
        </w:rPr>
      </w:pPr>
    </w:p>
    <w:p w:rsidR="00CF4E56" w:rsidRDefault="00F50472">
      <w:r>
        <w:t>retourne les médecins du département 2</w:t>
      </w:r>
    </w:p>
    <w:p w:rsidR="00CF4E56" w:rsidRDefault="00CF4E56"/>
    <w:p w:rsidR="00CF4E56" w:rsidRDefault="00F50472">
      <w:r>
        <w:t>Remarques :</w:t>
      </w:r>
    </w:p>
    <w:p w:rsidR="00CF4E56" w:rsidRDefault="00F50472">
      <w:pPr>
        <w:numPr>
          <w:ilvl w:val="0"/>
          <w:numId w:val="6"/>
        </w:numPr>
      </w:pPr>
      <w:r>
        <w:t xml:space="preserve">OData appelle </w:t>
      </w:r>
      <w:r>
        <w:rPr>
          <w:i/>
        </w:rPr>
        <w:t>option</w:t>
      </w:r>
      <w:r>
        <w:t xml:space="preserve"> les mots clés commençant par $</w:t>
      </w:r>
    </w:p>
    <w:p w:rsidR="00CF4E56" w:rsidRDefault="00F50472">
      <w:pPr>
        <w:numPr>
          <w:ilvl w:val="0"/>
          <w:numId w:val="6"/>
        </w:numPr>
      </w:pPr>
      <w:r>
        <w:t xml:space="preserve">Nous aurions pu ainsi ne pas écrire notre méthode </w:t>
      </w:r>
      <w:r>
        <w:rPr>
          <w:i/>
        </w:rPr>
        <w:t>departement</w:t>
      </w:r>
      <w:r>
        <w:t> ; néanmoins, le requêtageOData peut décourager certains clients.</w:t>
      </w:r>
    </w:p>
    <w:p w:rsidR="00CF4E56" w:rsidRDefault="00CF4E56"/>
    <w:p w:rsidR="00CF4E56" w:rsidRDefault="00F50472">
      <w:pPr>
        <w:pStyle w:val="Titre3"/>
        <w:keepNext/>
        <w:numPr>
          <w:ilvl w:val="2"/>
          <w:numId w:val="2"/>
        </w:numPr>
        <w:tabs>
          <w:tab w:val="left" w:pos="0"/>
        </w:tabs>
        <w:spacing w:before="200"/>
      </w:pPr>
      <w:bookmarkStart w:id="36" w:name="__RefHeading__20072_1443249659"/>
      <w:bookmarkEnd w:id="36"/>
      <w:r>
        <w:t>3.c Ajout d’un médecin</w:t>
      </w:r>
    </w:p>
    <w:p w:rsidR="00CF4E56" w:rsidRDefault="00CF4E56">
      <w:pPr>
        <w:pStyle w:val="Paragraphedeliste1"/>
        <w:ind w:left="1065"/>
      </w:pPr>
    </w:p>
    <w:p w:rsidR="00CF4E56" w:rsidRDefault="00F50472">
      <w:r>
        <w:t>Il nous reste à tester l’ajout d’un nouveau médecin. Nous pouvons simuler dans Fiddler2 le passage des variables avec une méthode POST ; c’est dans le corps de la requête que doivent figurer les valeurs passées.</w:t>
      </w:r>
    </w:p>
    <w:p w:rsidR="00CF4E56" w:rsidRDefault="00F50472">
      <w:r>
        <w:t>Le mécanisme est très simple, il suffit de faire un POST sur medecin en envoyant les données au format XML (ou json).</w:t>
      </w:r>
    </w:p>
    <w:p w:rsidR="00CF4E56" w:rsidRDefault="00CF4E56"/>
    <w:p w:rsidR="00CF4E56" w:rsidRDefault="00CA4EF6">
      <w:pPr>
        <w:jc w:val="center"/>
      </w:pPr>
      <w:r>
        <w:rPr>
          <w:noProof/>
          <w:lang w:eastAsia="fr-FR"/>
        </w:rPr>
        <w:lastRenderedPageBreak/>
        <w:drawing>
          <wp:inline distT="0" distB="0" distL="0" distR="0">
            <wp:extent cx="3886200" cy="4219575"/>
            <wp:effectExtent l="0" t="0" r="0" b="9525"/>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86200" cy="4219575"/>
                    </a:xfrm>
                    <a:prstGeom prst="rect">
                      <a:avLst/>
                    </a:prstGeom>
                    <a:solidFill>
                      <a:srgbClr val="FFFFFF"/>
                    </a:solidFill>
                    <a:ln>
                      <a:noFill/>
                    </a:ln>
                  </pic:spPr>
                </pic:pic>
              </a:graphicData>
            </a:graphic>
          </wp:inline>
        </w:drawing>
      </w:r>
    </w:p>
    <w:p w:rsidR="00CF4E56" w:rsidRDefault="00CF4E56"/>
    <w:p w:rsidR="00CF4E56" w:rsidRDefault="00F50472">
      <w:r>
        <w:t>Le détail du corps de la requête est le suivant :</w:t>
      </w:r>
    </w:p>
    <w:p w:rsidR="00CF4E56" w:rsidRDefault="00CF4E56"/>
    <w:tbl>
      <w:tblPr>
        <w:tblW w:w="0" w:type="auto"/>
        <w:tblInd w:w="-25" w:type="dxa"/>
        <w:tblLayout w:type="fixed"/>
        <w:tblLook w:val="0000"/>
      </w:tblPr>
      <w:tblGrid>
        <w:gridCol w:w="9262"/>
      </w:tblGrid>
      <w:tr w:rsidR="00CF4E56">
        <w:tc>
          <w:tcPr>
            <w:tcW w:w="9262" w:type="dxa"/>
            <w:tcBorders>
              <w:top w:val="single" w:sz="4" w:space="0" w:color="000000"/>
              <w:left w:val="single" w:sz="4" w:space="0" w:color="000000"/>
              <w:bottom w:val="single" w:sz="4" w:space="0" w:color="000000"/>
              <w:right w:val="single" w:sz="4" w:space="0" w:color="000000"/>
            </w:tcBorders>
            <w:shd w:val="clear" w:color="auto" w:fill="auto"/>
          </w:tcPr>
          <w:p w:rsidR="00CF4E56" w:rsidRDefault="00F50472">
            <w:pPr>
              <w:snapToGrid w:val="0"/>
              <w:rPr>
                <w:lang w:val="en-US"/>
              </w:rPr>
            </w:pPr>
            <w:r>
              <w:rPr>
                <w:lang w:val="en-US"/>
              </w:rPr>
              <w:t>&lt;?xml version="1.0" encoding="utf-8"?&gt;</w:t>
            </w:r>
          </w:p>
          <w:p w:rsidR="00CF4E56" w:rsidRDefault="00F50472">
            <w:pPr>
              <w:rPr>
                <w:lang w:val="en-US"/>
              </w:rPr>
            </w:pPr>
            <w:r>
              <w:rPr>
                <w:lang w:val="en-US"/>
              </w:rPr>
              <w:t xml:space="preserve">&lt;entry xmlns:d="http://schemas.microsoft.com/ado/2007/08/dataservices" </w:t>
            </w:r>
          </w:p>
          <w:p w:rsidR="00CF4E56" w:rsidRDefault="00F50472">
            <w:pPr>
              <w:rPr>
                <w:lang w:val="en-US"/>
              </w:rPr>
            </w:pPr>
            <w:r>
              <w:rPr>
                <w:lang w:val="en-US"/>
              </w:rPr>
              <w:t xml:space="preserve">xmlns:m="http://schemas.microsoft.com/ado/2007/08/dataservices/metadata" </w:t>
            </w:r>
          </w:p>
          <w:p w:rsidR="00CF4E56" w:rsidRDefault="00F50472">
            <w:pPr>
              <w:rPr>
                <w:rFonts w:eastAsia="Arial"/>
                <w:lang w:val="en-US"/>
              </w:rPr>
            </w:pPr>
            <w:r>
              <w:rPr>
                <w:lang w:val="en-US"/>
              </w:rPr>
              <w:t>xmlns="http://www.w3.org/2005/Atom"&gt;</w:t>
            </w:r>
          </w:p>
          <w:p w:rsidR="00CF4E56" w:rsidRDefault="00F50472">
            <w:pPr>
              <w:rPr>
                <w:rFonts w:eastAsia="Arial"/>
                <w:lang w:val="en-US"/>
              </w:rPr>
            </w:pPr>
            <w:r>
              <w:rPr>
                <w:lang w:val="en-US"/>
              </w:rPr>
              <w:t>&lt;title type="text"&gt;&lt;/title&gt;</w:t>
            </w:r>
          </w:p>
          <w:p w:rsidR="00CF4E56" w:rsidRDefault="00F50472">
            <w:pPr>
              <w:rPr>
                <w:rFonts w:eastAsia="Arial"/>
                <w:lang w:val="en-US"/>
              </w:rPr>
            </w:pPr>
            <w:r>
              <w:rPr>
                <w:lang w:val="en-US"/>
              </w:rPr>
              <w:t>&lt;updated&gt;2012-07-26T20:08:53Z&lt;/updated&gt;</w:t>
            </w:r>
          </w:p>
          <w:p w:rsidR="00CF4E56" w:rsidRDefault="00F50472">
            <w:pPr>
              <w:rPr>
                <w:rFonts w:eastAsia="Arial"/>
                <w:lang w:val="en-US"/>
              </w:rPr>
            </w:pPr>
            <w:r>
              <w:rPr>
                <w:lang w:val="en-US"/>
              </w:rPr>
              <w:t>&lt;author&gt;</w:t>
            </w:r>
          </w:p>
          <w:p w:rsidR="00CF4E56" w:rsidRDefault="00F50472">
            <w:pPr>
              <w:rPr>
                <w:rFonts w:eastAsia="Arial"/>
                <w:lang w:val="en-US"/>
              </w:rPr>
            </w:pPr>
            <w:r>
              <w:rPr>
                <w:lang w:val="en-US"/>
              </w:rPr>
              <w:t>&lt;name /&gt;</w:t>
            </w:r>
          </w:p>
          <w:p w:rsidR="00CF4E56" w:rsidRDefault="00F50472">
            <w:pPr>
              <w:rPr>
                <w:rFonts w:eastAsia="Arial"/>
                <w:lang w:val="en-US"/>
              </w:rPr>
            </w:pPr>
            <w:r>
              <w:rPr>
                <w:lang w:val="en-US"/>
              </w:rPr>
              <w:t>&lt;/author&gt;</w:t>
            </w:r>
          </w:p>
          <w:p w:rsidR="00CF4E56" w:rsidRDefault="00F50472">
            <w:pPr>
              <w:rPr>
                <w:rFonts w:eastAsia="Arial"/>
                <w:lang w:val="en-US"/>
              </w:rPr>
            </w:pPr>
            <w:r>
              <w:rPr>
                <w:lang w:val="en-US"/>
              </w:rPr>
              <w:t xml:space="preserve">&lt;category term="bdmedecinsModel.medecin" </w:t>
            </w:r>
          </w:p>
          <w:p w:rsidR="00CF4E56" w:rsidRDefault="00F50472">
            <w:pPr>
              <w:rPr>
                <w:rFonts w:eastAsia="Arial"/>
                <w:lang w:val="en-US"/>
              </w:rPr>
            </w:pPr>
            <w:r>
              <w:rPr>
                <w:lang w:val="en-US"/>
              </w:rPr>
              <w:t>scheme="http://schemas.microsoft.com/ado/2007/08/dataservices/scheme" /&gt;</w:t>
            </w:r>
          </w:p>
          <w:p w:rsidR="00CF4E56" w:rsidRDefault="00F50472">
            <w:pPr>
              <w:rPr>
                <w:rFonts w:eastAsia="Arial"/>
              </w:rPr>
            </w:pPr>
            <w:r>
              <w:t>&lt;content type="application/xml"&gt;</w:t>
            </w:r>
          </w:p>
          <w:p w:rsidR="00CF4E56" w:rsidRDefault="00F50472">
            <w:pPr>
              <w:rPr>
                <w:rFonts w:eastAsia="Arial"/>
              </w:rPr>
            </w:pPr>
            <w:r>
              <w:t>&lt;m:properties&gt;</w:t>
            </w:r>
          </w:p>
          <w:p w:rsidR="00CF4E56" w:rsidRDefault="00F50472">
            <w:pPr>
              <w:rPr>
                <w:rFonts w:eastAsia="Arial"/>
              </w:rPr>
            </w:pPr>
            <w:r>
              <w:t>&lt;d:id m:type="Edm.Int32"&gt;52&lt;/d:id&gt;</w:t>
            </w:r>
          </w:p>
          <w:p w:rsidR="00CF4E56" w:rsidRDefault="00F50472">
            <w:pPr>
              <w:rPr>
                <w:rFonts w:eastAsia="Arial"/>
              </w:rPr>
            </w:pPr>
            <w:r>
              <w:t>&lt;d:nom&gt;Armand&lt;/d:nom&gt;</w:t>
            </w:r>
          </w:p>
          <w:p w:rsidR="00CF4E56" w:rsidRDefault="00F50472">
            <w:pPr>
              <w:rPr>
                <w:rFonts w:eastAsia="Arial"/>
              </w:rPr>
            </w:pPr>
            <w:r>
              <w:t>&lt;d:prenom&gt;Louis&lt;/d:prenom&gt;</w:t>
            </w:r>
          </w:p>
          <w:p w:rsidR="00CF4E56" w:rsidRDefault="00F50472">
            <w:pPr>
              <w:rPr>
                <w:rFonts w:eastAsia="Arial"/>
              </w:rPr>
            </w:pPr>
            <w:r>
              <w:t>&lt;d:adresse&gt;29 rue Petit BEDEILLE 09230&lt;/d:adresse&gt;</w:t>
            </w:r>
          </w:p>
          <w:p w:rsidR="00CF4E56" w:rsidRDefault="00F50472">
            <w:pPr>
              <w:rPr>
                <w:rFonts w:eastAsia="Arial"/>
              </w:rPr>
            </w:pPr>
            <w:r>
              <w:t>&lt;d:tel&gt;0523206238&lt;/d:tel&gt;</w:t>
            </w:r>
          </w:p>
          <w:p w:rsidR="00CF4E56" w:rsidRDefault="00F50472">
            <w:pPr>
              <w:rPr>
                <w:rFonts w:eastAsia="Arial"/>
              </w:rPr>
            </w:pPr>
            <w:r>
              <w:t>&lt;d:specialiteComplementaire m:null="true" /&gt;</w:t>
            </w:r>
          </w:p>
          <w:p w:rsidR="00CF4E56" w:rsidRDefault="00F50472">
            <w:pPr>
              <w:rPr>
                <w:rFonts w:eastAsia="Arial"/>
              </w:rPr>
            </w:pPr>
            <w:r>
              <w:t>&lt;d:departement m:type="Edm.Int32"&gt;46&lt;/d:departement&gt;</w:t>
            </w:r>
          </w:p>
          <w:p w:rsidR="00CF4E56" w:rsidRDefault="00F50472">
            <w:pPr>
              <w:rPr>
                <w:rFonts w:eastAsia="Arial"/>
              </w:rPr>
            </w:pPr>
            <w:r>
              <w:t>&lt;/m:properties&gt;</w:t>
            </w:r>
          </w:p>
          <w:p w:rsidR="00CF4E56" w:rsidRDefault="00F50472">
            <w:r>
              <w:t>&lt;/content&gt;</w:t>
            </w:r>
          </w:p>
          <w:p w:rsidR="00CF4E56" w:rsidRDefault="00F50472">
            <w:r>
              <w:t>&lt;/entry&gt;</w:t>
            </w:r>
          </w:p>
          <w:p w:rsidR="00CF4E56" w:rsidRDefault="00CF4E56"/>
        </w:tc>
      </w:tr>
    </w:tbl>
    <w:p w:rsidR="00CF4E56" w:rsidRDefault="00CF4E56"/>
    <w:p w:rsidR="00CF4E56" w:rsidRDefault="00CF4E56"/>
    <w:p w:rsidR="00CF4E56" w:rsidRDefault="00CF4E56"/>
    <w:p w:rsidR="00CF4E56" w:rsidRDefault="00F50472">
      <w:pPr>
        <w:pStyle w:val="Titre3"/>
        <w:keepNext/>
        <w:numPr>
          <w:ilvl w:val="2"/>
          <w:numId w:val="2"/>
        </w:numPr>
        <w:tabs>
          <w:tab w:val="left" w:pos="0"/>
        </w:tabs>
        <w:spacing w:before="200"/>
      </w:pPr>
      <w:bookmarkStart w:id="37" w:name="__RefHeading__20074_1443249659"/>
      <w:bookmarkEnd w:id="37"/>
      <w:r>
        <w:t>3.d Authentification et gestion des erreurs</w:t>
      </w:r>
    </w:p>
    <w:p w:rsidR="00CF4E56" w:rsidRDefault="00CF4E56"/>
    <w:p w:rsidR="00CF4E56" w:rsidRDefault="00F50472">
      <w:r>
        <w:lastRenderedPageBreak/>
        <w:t xml:space="preserve">Nous allons mettre en œuvre un système d’authentification simple basé sur le passage dans l’en-tête de la requête du client des valeurs des </w:t>
      </w:r>
      <w:r>
        <w:rPr>
          <w:i/>
        </w:rPr>
        <w:t>username</w:t>
      </w:r>
      <w:r>
        <w:t xml:space="preserve"> et </w:t>
      </w:r>
      <w:r>
        <w:rPr>
          <w:i/>
        </w:rPr>
        <w:t>password</w:t>
      </w:r>
      <w:r>
        <w:t>.</w:t>
      </w:r>
    </w:p>
    <w:p w:rsidR="00CF4E56" w:rsidRDefault="00F50472">
      <w:r>
        <w:t>Pour cela dans le fichier Web.Config, nous ajoutons ces deux nouvelles entrées :</w:t>
      </w:r>
    </w:p>
    <w:p w:rsidR="00CF4E56" w:rsidRDefault="00CF4E56"/>
    <w:p w:rsidR="00CF4E56" w:rsidRDefault="00F50472">
      <w:pPr>
        <w:rPr>
          <w:rFonts w:ascii="Consolas" w:eastAsia="Consolas" w:hAnsi="Consolas" w:cs="Consolas"/>
          <w:color w:val="0000FF"/>
          <w:sz w:val="19"/>
          <w:szCs w:val="19"/>
          <w:lang w:val="en-US"/>
        </w:rPr>
      </w:pPr>
      <w:r>
        <w:rPr>
          <w:rFonts w:ascii="Consolas" w:hAnsi="Consolas" w:cs="Consolas"/>
          <w:color w:val="0000FF"/>
          <w:sz w:val="19"/>
          <w:szCs w:val="19"/>
          <w:lang w:val="en-US"/>
        </w:rPr>
        <w:t>&lt;</w:t>
      </w:r>
      <w:r>
        <w:rPr>
          <w:rFonts w:ascii="Consolas" w:hAnsi="Consolas" w:cs="Consolas"/>
          <w:color w:val="A31515"/>
          <w:sz w:val="19"/>
          <w:szCs w:val="19"/>
          <w:lang w:val="en-US"/>
        </w:rPr>
        <w:t>configuration</w:t>
      </w:r>
      <w:r>
        <w:rPr>
          <w:rFonts w:ascii="Consolas" w:hAnsi="Consolas" w:cs="Consolas"/>
          <w:color w:val="0000FF"/>
          <w:sz w:val="19"/>
          <w:szCs w:val="19"/>
          <w:lang w:val="en-US"/>
        </w:rPr>
        <w:t>&gt;</w:t>
      </w:r>
    </w:p>
    <w:p w:rsidR="00CF4E56" w:rsidRDefault="00F50472">
      <w:pPr>
        <w:rPr>
          <w:rFonts w:ascii="Consolas" w:eastAsia="Consolas" w:hAnsi="Consolas" w:cs="Consolas"/>
          <w:color w:val="0000FF"/>
          <w:sz w:val="19"/>
          <w:szCs w:val="19"/>
          <w:lang w:val="en-US"/>
        </w:rPr>
      </w:pPr>
      <w:r>
        <w:rPr>
          <w:rFonts w:ascii="Consolas" w:hAnsi="Consolas" w:cs="Consolas"/>
          <w:color w:val="0000FF"/>
          <w:sz w:val="19"/>
          <w:szCs w:val="19"/>
          <w:lang w:val="en-US"/>
        </w:rPr>
        <w:t>&lt;</w:t>
      </w:r>
      <w:r>
        <w:rPr>
          <w:rFonts w:ascii="Consolas" w:hAnsi="Consolas" w:cs="Consolas"/>
          <w:color w:val="A31515"/>
          <w:sz w:val="19"/>
          <w:szCs w:val="19"/>
          <w:lang w:val="en-US"/>
        </w:rPr>
        <w:t>appSettings</w:t>
      </w:r>
      <w:r>
        <w:rPr>
          <w:rFonts w:ascii="Consolas" w:hAnsi="Consolas" w:cs="Consolas"/>
          <w:color w:val="0000FF"/>
          <w:sz w:val="19"/>
          <w:szCs w:val="19"/>
          <w:lang w:val="en-US"/>
        </w:rPr>
        <w:t>&gt;</w:t>
      </w:r>
    </w:p>
    <w:p w:rsidR="00CF4E56" w:rsidRDefault="00F50472">
      <w:pPr>
        <w:rPr>
          <w:rFonts w:ascii="Consolas" w:eastAsia="Consolas" w:hAnsi="Consolas" w:cs="Consolas"/>
          <w:color w:val="0000FF"/>
          <w:sz w:val="19"/>
          <w:szCs w:val="19"/>
          <w:lang w:val="en-US"/>
        </w:rPr>
      </w:pPr>
      <w:r>
        <w:rPr>
          <w:rFonts w:ascii="Consolas" w:hAnsi="Consolas" w:cs="Consolas"/>
          <w:color w:val="0000FF"/>
          <w:sz w:val="19"/>
          <w:szCs w:val="19"/>
          <w:lang w:val="en-US"/>
        </w:rPr>
        <w:t>&lt;</w:t>
      </w:r>
      <w:r>
        <w:rPr>
          <w:rFonts w:ascii="Consolas" w:hAnsi="Consolas" w:cs="Consolas"/>
          <w:color w:val="A31515"/>
          <w:sz w:val="19"/>
          <w:szCs w:val="19"/>
          <w:lang w:val="en-US"/>
        </w:rPr>
        <w:t>add</w:t>
      </w:r>
      <w:r>
        <w:rPr>
          <w:rFonts w:ascii="Consolas" w:hAnsi="Consolas" w:cs="Consolas"/>
          <w:color w:val="FF0000"/>
          <w:sz w:val="19"/>
          <w:szCs w:val="19"/>
          <w:lang w:val="en-US"/>
        </w:rPr>
        <w:t>key</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username</w:t>
      </w:r>
      <w:r>
        <w:rPr>
          <w:rFonts w:ascii="Consolas" w:hAnsi="Consolas" w:cs="Consolas"/>
          <w:sz w:val="19"/>
          <w:szCs w:val="19"/>
          <w:lang w:val="en-US"/>
        </w:rPr>
        <w:t>"</w:t>
      </w:r>
      <w:r>
        <w:rPr>
          <w:rFonts w:ascii="Consolas" w:hAnsi="Consolas" w:cs="Consolas"/>
          <w:color w:val="FF0000"/>
          <w:sz w:val="19"/>
          <w:szCs w:val="19"/>
          <w:lang w:val="en-US"/>
        </w:rPr>
        <w:t>value</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gsb</w:t>
      </w:r>
      <w:r>
        <w:rPr>
          <w:rFonts w:ascii="Consolas" w:hAnsi="Consolas" w:cs="Consolas"/>
          <w:sz w:val="19"/>
          <w:szCs w:val="19"/>
          <w:lang w:val="en-US"/>
        </w:rPr>
        <w:t>"</w:t>
      </w:r>
      <w:r>
        <w:rPr>
          <w:rFonts w:ascii="Consolas" w:hAnsi="Consolas" w:cs="Consolas"/>
          <w:color w:val="0000FF"/>
          <w:sz w:val="19"/>
          <w:szCs w:val="19"/>
          <w:lang w:val="en-US"/>
        </w:rPr>
        <w:t>/&gt;</w:t>
      </w:r>
    </w:p>
    <w:p w:rsidR="00CF4E56" w:rsidRDefault="00F50472">
      <w:pPr>
        <w:rPr>
          <w:rFonts w:ascii="Consolas" w:eastAsia="Consolas" w:hAnsi="Consolas" w:cs="Consolas"/>
          <w:color w:val="0000FF"/>
          <w:sz w:val="19"/>
          <w:szCs w:val="19"/>
          <w:lang w:val="en-US"/>
        </w:rPr>
      </w:pPr>
      <w:r>
        <w:rPr>
          <w:rFonts w:ascii="Consolas" w:hAnsi="Consolas" w:cs="Consolas"/>
          <w:color w:val="0000FF"/>
          <w:sz w:val="19"/>
          <w:szCs w:val="19"/>
          <w:lang w:val="en-US"/>
        </w:rPr>
        <w:t>&lt;</w:t>
      </w:r>
      <w:r>
        <w:rPr>
          <w:rFonts w:ascii="Consolas" w:hAnsi="Consolas" w:cs="Consolas"/>
          <w:color w:val="A31515"/>
          <w:sz w:val="19"/>
          <w:szCs w:val="19"/>
          <w:lang w:val="en-US"/>
        </w:rPr>
        <w:t>add</w:t>
      </w:r>
      <w:r>
        <w:rPr>
          <w:rFonts w:ascii="Consolas" w:hAnsi="Consolas" w:cs="Consolas"/>
          <w:color w:val="FF0000"/>
          <w:sz w:val="19"/>
          <w:szCs w:val="19"/>
          <w:lang w:val="en-US"/>
        </w:rPr>
        <w:t>key</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password</w:t>
      </w:r>
      <w:r>
        <w:rPr>
          <w:rFonts w:ascii="Consolas" w:hAnsi="Consolas" w:cs="Consolas"/>
          <w:sz w:val="19"/>
          <w:szCs w:val="19"/>
          <w:lang w:val="en-US"/>
        </w:rPr>
        <w:t>"</w:t>
      </w:r>
      <w:r>
        <w:rPr>
          <w:rFonts w:ascii="Consolas" w:hAnsi="Consolas" w:cs="Consolas"/>
          <w:color w:val="FF0000"/>
          <w:sz w:val="19"/>
          <w:szCs w:val="19"/>
          <w:lang w:val="en-US"/>
        </w:rPr>
        <w:t>value</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gsb</w:t>
      </w:r>
      <w:r>
        <w:rPr>
          <w:rFonts w:ascii="Consolas" w:hAnsi="Consolas" w:cs="Consolas"/>
          <w:sz w:val="19"/>
          <w:szCs w:val="19"/>
          <w:lang w:val="en-US"/>
        </w:rPr>
        <w:t>"</w:t>
      </w:r>
      <w:r>
        <w:rPr>
          <w:rFonts w:ascii="Consolas" w:hAnsi="Consolas" w:cs="Consolas"/>
          <w:color w:val="0000FF"/>
          <w:sz w:val="19"/>
          <w:szCs w:val="19"/>
          <w:lang w:val="en-US"/>
        </w:rPr>
        <w:t>/&gt;</w:t>
      </w:r>
    </w:p>
    <w:p w:rsidR="00CF4E56" w:rsidRDefault="00F50472">
      <w:r>
        <w:rPr>
          <w:rFonts w:ascii="Consolas" w:hAnsi="Consolas" w:cs="Consolas"/>
          <w:color w:val="0000FF"/>
          <w:sz w:val="19"/>
          <w:szCs w:val="19"/>
        </w:rPr>
        <w:t>&lt;/</w:t>
      </w:r>
      <w:r>
        <w:rPr>
          <w:rFonts w:ascii="Consolas" w:hAnsi="Consolas" w:cs="Consolas"/>
          <w:color w:val="A31515"/>
          <w:sz w:val="19"/>
          <w:szCs w:val="19"/>
        </w:rPr>
        <w:t>appSettings</w:t>
      </w:r>
      <w:r>
        <w:rPr>
          <w:rFonts w:ascii="Consolas" w:hAnsi="Consolas" w:cs="Consolas"/>
          <w:color w:val="0000FF"/>
          <w:sz w:val="19"/>
          <w:szCs w:val="19"/>
        </w:rPr>
        <w:t>&gt;</w:t>
      </w:r>
    </w:p>
    <w:p w:rsidR="00CF4E56" w:rsidRDefault="00CF4E56"/>
    <w:p w:rsidR="00CF4E56" w:rsidRDefault="00F50472">
      <w:r>
        <w:t>Remarque : des valeurs cryptées MD5 pourraient être utilisées.</w:t>
      </w:r>
    </w:p>
    <w:p w:rsidR="00CF4E56" w:rsidRDefault="00CF4E56"/>
    <w:p w:rsidR="00CF4E56" w:rsidRDefault="00F50472">
      <w:r>
        <w:t xml:space="preserve">Ajoutons une classe globale ; dans le fichier </w:t>
      </w:r>
      <w:r>
        <w:rPr>
          <w:i/>
        </w:rPr>
        <w:t>Global.Asax.cs</w:t>
      </w:r>
      <w:r>
        <w:t>, nous vérifions pour chaque requête la validité des en-têtes http :</w:t>
      </w:r>
    </w:p>
    <w:p w:rsidR="00CF4E56" w:rsidRDefault="00CF4E56"/>
    <w:p w:rsidR="00CF4E56" w:rsidRDefault="00F50472">
      <w:pPr>
        <w:rPr>
          <w:rFonts w:ascii="Consolas" w:hAnsi="Consolas" w:cs="Consolas"/>
          <w:sz w:val="16"/>
          <w:szCs w:val="16"/>
          <w:lang w:val="en-US"/>
        </w:rPr>
      </w:pPr>
      <w:r>
        <w:rPr>
          <w:rFonts w:ascii="Consolas" w:hAnsi="Consolas" w:cs="Consolas"/>
          <w:color w:val="0000FF"/>
          <w:sz w:val="16"/>
          <w:szCs w:val="16"/>
          <w:lang w:val="en-US"/>
        </w:rPr>
        <w:t>protectedvoid</w:t>
      </w:r>
      <w:r>
        <w:rPr>
          <w:rFonts w:ascii="Consolas" w:hAnsi="Consolas" w:cs="Consolas"/>
          <w:sz w:val="16"/>
          <w:szCs w:val="16"/>
          <w:lang w:val="en-US"/>
        </w:rPr>
        <w:t>Application_BeginRequest(</w:t>
      </w:r>
      <w:r>
        <w:rPr>
          <w:rFonts w:ascii="Consolas" w:hAnsi="Consolas" w:cs="Consolas"/>
          <w:color w:val="0000FF"/>
          <w:sz w:val="16"/>
          <w:szCs w:val="16"/>
          <w:lang w:val="en-US"/>
        </w:rPr>
        <w:t>object</w:t>
      </w:r>
      <w:r>
        <w:rPr>
          <w:rFonts w:ascii="Consolas" w:hAnsi="Consolas" w:cs="Consolas"/>
          <w:sz w:val="16"/>
          <w:szCs w:val="16"/>
          <w:lang w:val="en-US"/>
        </w:rPr>
        <w:t xml:space="preserve"> sender, </w:t>
      </w:r>
      <w:r>
        <w:rPr>
          <w:rFonts w:ascii="Consolas" w:hAnsi="Consolas" w:cs="Consolas"/>
          <w:color w:val="2B91AF"/>
          <w:sz w:val="16"/>
          <w:szCs w:val="16"/>
          <w:lang w:val="en-US"/>
        </w:rPr>
        <w:t>EventArgs</w:t>
      </w:r>
      <w:r>
        <w:rPr>
          <w:rFonts w:ascii="Consolas" w:hAnsi="Consolas" w:cs="Consolas"/>
          <w:sz w:val="16"/>
          <w:szCs w:val="16"/>
          <w:lang w:val="en-US"/>
        </w:rPr>
        <w:t xml:space="preserve"> e)</w:t>
      </w:r>
    </w:p>
    <w:p w:rsidR="00CF4E56" w:rsidRDefault="00F50472">
      <w:pPr>
        <w:rPr>
          <w:rFonts w:ascii="Consolas" w:hAnsi="Consolas" w:cs="Consolas"/>
          <w:color w:val="0000FF"/>
          <w:sz w:val="16"/>
          <w:szCs w:val="16"/>
          <w:lang w:val="en-US"/>
        </w:rPr>
      </w:pPr>
      <w:r>
        <w:rPr>
          <w:rFonts w:ascii="Consolas" w:hAnsi="Consolas" w:cs="Consolas"/>
          <w:sz w:val="16"/>
          <w:szCs w:val="16"/>
          <w:lang w:val="en-US"/>
        </w:rPr>
        <w:t>{</w:t>
      </w:r>
    </w:p>
    <w:p w:rsidR="00CF4E56" w:rsidRDefault="00F50472">
      <w:pPr>
        <w:ind w:firstLine="708"/>
        <w:rPr>
          <w:rFonts w:ascii="Consolas" w:eastAsia="Consolas" w:hAnsi="Consolas" w:cs="Consolas"/>
          <w:sz w:val="16"/>
          <w:szCs w:val="16"/>
          <w:lang w:val="en-US"/>
        </w:rPr>
      </w:pPr>
      <w:r>
        <w:rPr>
          <w:rFonts w:ascii="Consolas" w:hAnsi="Consolas" w:cs="Consolas"/>
          <w:color w:val="0000FF"/>
          <w:sz w:val="16"/>
          <w:szCs w:val="16"/>
          <w:lang w:val="en-US"/>
        </w:rPr>
        <w:t>if</w:t>
      </w:r>
      <w:r>
        <w:rPr>
          <w:rFonts w:ascii="Consolas" w:hAnsi="Consolas" w:cs="Consolas"/>
          <w:sz w:val="16"/>
          <w:szCs w:val="16"/>
          <w:lang w:val="en-US"/>
        </w:rPr>
        <w:t xml:space="preserve"> (Request.RawUrl.ToLower().Contains(</w:t>
      </w:r>
      <w:r>
        <w:rPr>
          <w:rFonts w:ascii="Consolas" w:hAnsi="Consolas" w:cs="Consolas"/>
          <w:color w:val="A31515"/>
          <w:sz w:val="16"/>
          <w:szCs w:val="16"/>
          <w:lang w:val="en-US"/>
        </w:rPr>
        <w:t>"wcfdataservicegsb.svc"</w:t>
      </w:r>
      <w:r>
        <w:rPr>
          <w:rFonts w:ascii="Consolas" w:hAnsi="Consolas" w:cs="Consolas"/>
          <w:sz w:val="16"/>
          <w:szCs w:val="16"/>
          <w:lang w:val="en-US"/>
        </w:rPr>
        <w:t>))</w:t>
      </w:r>
    </w:p>
    <w:p w:rsidR="00CF4E56" w:rsidRDefault="00F50472">
      <w:pPr>
        <w:rPr>
          <w:rFonts w:ascii="Consolas" w:eastAsia="Consolas" w:hAnsi="Consolas" w:cs="Consolas"/>
          <w:sz w:val="16"/>
          <w:szCs w:val="16"/>
          <w:lang w:val="en-US"/>
        </w:rPr>
      </w:pPr>
      <w:r>
        <w:rPr>
          <w:rFonts w:ascii="Consolas" w:hAnsi="Consolas" w:cs="Consolas"/>
          <w:sz w:val="16"/>
          <w:szCs w:val="16"/>
          <w:lang w:val="en-US"/>
        </w:rPr>
        <w:tab/>
        <w:t>{</w:t>
      </w:r>
    </w:p>
    <w:p w:rsidR="00CF4E56" w:rsidRDefault="00F50472">
      <w:pPr>
        <w:rPr>
          <w:rFonts w:ascii="Consolas" w:eastAsia="Consolas" w:hAnsi="Consolas" w:cs="Consolas"/>
          <w:sz w:val="16"/>
          <w:szCs w:val="16"/>
          <w:lang w:val="en-US"/>
        </w:rPr>
      </w:pPr>
      <w:r>
        <w:rPr>
          <w:rFonts w:ascii="Consolas" w:hAnsi="Consolas" w:cs="Consolas"/>
          <w:sz w:val="16"/>
          <w:szCs w:val="16"/>
          <w:lang w:val="en-US"/>
        </w:rPr>
        <w:tab/>
      </w:r>
      <w:r>
        <w:rPr>
          <w:rFonts w:ascii="Consolas" w:hAnsi="Consolas" w:cs="Consolas"/>
          <w:sz w:val="16"/>
          <w:szCs w:val="16"/>
          <w:lang w:val="en-US"/>
        </w:rPr>
        <w:tab/>
      </w:r>
      <w:r>
        <w:rPr>
          <w:rFonts w:ascii="Consolas" w:hAnsi="Consolas" w:cs="Consolas"/>
          <w:color w:val="0000FF"/>
          <w:sz w:val="16"/>
          <w:szCs w:val="16"/>
          <w:lang w:val="en-US"/>
        </w:rPr>
        <w:t>string</w:t>
      </w:r>
      <w:r>
        <w:rPr>
          <w:rFonts w:ascii="Consolas" w:hAnsi="Consolas" w:cs="Consolas"/>
          <w:sz w:val="16"/>
          <w:szCs w:val="16"/>
          <w:lang w:val="en-US"/>
        </w:rPr>
        <w:t xml:space="preserve">valUsername = </w:t>
      </w:r>
      <w:r>
        <w:rPr>
          <w:rFonts w:ascii="Consolas" w:hAnsi="Consolas" w:cs="Consolas"/>
          <w:color w:val="2B91AF"/>
          <w:sz w:val="16"/>
          <w:szCs w:val="16"/>
          <w:lang w:val="en-US"/>
        </w:rPr>
        <w:t>AppSettingsExpressionBuilder</w:t>
      </w:r>
      <w:r>
        <w:rPr>
          <w:rFonts w:ascii="Consolas" w:hAnsi="Consolas" w:cs="Consolas"/>
          <w:sz w:val="16"/>
          <w:szCs w:val="16"/>
          <w:lang w:val="en-US"/>
        </w:rPr>
        <w:t>.GetAppSetting(</w:t>
      </w:r>
      <w:r>
        <w:rPr>
          <w:rFonts w:ascii="Consolas" w:hAnsi="Consolas" w:cs="Consolas"/>
          <w:color w:val="A31515"/>
          <w:sz w:val="16"/>
          <w:szCs w:val="16"/>
          <w:lang w:val="en-US"/>
        </w:rPr>
        <w:t>"username"</w:t>
      </w:r>
      <w:r>
        <w:rPr>
          <w:rFonts w:ascii="Consolas" w:hAnsi="Consolas" w:cs="Consolas"/>
          <w:sz w:val="16"/>
          <w:szCs w:val="16"/>
          <w:lang w:val="en-US"/>
        </w:rPr>
        <w:t>).ToString();</w:t>
      </w:r>
    </w:p>
    <w:p w:rsidR="00CF4E56" w:rsidRDefault="00F50472">
      <w:pPr>
        <w:rPr>
          <w:rFonts w:ascii="Consolas" w:eastAsia="Consolas" w:hAnsi="Consolas" w:cs="Consolas"/>
          <w:sz w:val="16"/>
          <w:szCs w:val="16"/>
          <w:lang w:val="en-US"/>
        </w:rPr>
      </w:pPr>
      <w:r>
        <w:rPr>
          <w:rFonts w:ascii="Consolas" w:hAnsi="Consolas" w:cs="Consolas"/>
          <w:sz w:val="16"/>
          <w:szCs w:val="16"/>
          <w:lang w:val="en-US"/>
        </w:rPr>
        <w:tab/>
      </w:r>
      <w:r>
        <w:rPr>
          <w:rFonts w:ascii="Consolas" w:hAnsi="Consolas" w:cs="Consolas"/>
          <w:color w:val="0000FF"/>
          <w:sz w:val="16"/>
          <w:szCs w:val="16"/>
          <w:lang w:val="en-US"/>
        </w:rPr>
        <w:t>string</w:t>
      </w:r>
      <w:r>
        <w:rPr>
          <w:rFonts w:ascii="Consolas" w:hAnsi="Consolas" w:cs="Consolas"/>
          <w:sz w:val="16"/>
          <w:szCs w:val="16"/>
          <w:lang w:val="en-US"/>
        </w:rPr>
        <w:t xml:space="preserve">valPassword = </w:t>
      </w:r>
      <w:r>
        <w:rPr>
          <w:rFonts w:ascii="Consolas" w:hAnsi="Consolas" w:cs="Consolas"/>
          <w:color w:val="2B91AF"/>
          <w:sz w:val="16"/>
          <w:szCs w:val="16"/>
          <w:lang w:val="en-US"/>
        </w:rPr>
        <w:t>AppSettingsExpressionBuilder</w:t>
      </w:r>
      <w:r>
        <w:rPr>
          <w:rFonts w:ascii="Consolas" w:hAnsi="Consolas" w:cs="Consolas"/>
          <w:sz w:val="16"/>
          <w:szCs w:val="16"/>
          <w:lang w:val="en-US"/>
        </w:rPr>
        <w:t>.GetAppSetting(</w:t>
      </w:r>
      <w:r>
        <w:rPr>
          <w:rFonts w:ascii="Consolas" w:hAnsi="Consolas" w:cs="Consolas"/>
          <w:color w:val="A31515"/>
          <w:sz w:val="16"/>
          <w:szCs w:val="16"/>
          <w:lang w:val="en-US"/>
        </w:rPr>
        <w:t>"password"</w:t>
      </w:r>
      <w:r>
        <w:rPr>
          <w:rFonts w:ascii="Consolas" w:hAnsi="Consolas" w:cs="Consolas"/>
          <w:sz w:val="16"/>
          <w:szCs w:val="16"/>
          <w:lang w:val="en-US"/>
        </w:rPr>
        <w:t>).ToString();</w:t>
      </w:r>
    </w:p>
    <w:p w:rsidR="00CF4E56" w:rsidRDefault="00F50472">
      <w:pPr>
        <w:rPr>
          <w:rFonts w:ascii="Consolas" w:eastAsia="Consolas" w:hAnsi="Consolas" w:cs="Consolas"/>
          <w:sz w:val="16"/>
          <w:szCs w:val="16"/>
          <w:lang w:val="en-US"/>
        </w:rPr>
      </w:pPr>
      <w:r>
        <w:rPr>
          <w:rFonts w:ascii="Consolas" w:hAnsi="Consolas" w:cs="Consolas"/>
          <w:sz w:val="16"/>
          <w:szCs w:val="16"/>
          <w:lang w:val="en-US"/>
        </w:rPr>
        <w:tab/>
      </w:r>
      <w:r>
        <w:rPr>
          <w:rFonts w:ascii="Consolas" w:hAnsi="Consolas" w:cs="Consolas"/>
          <w:color w:val="0000FF"/>
          <w:sz w:val="16"/>
          <w:szCs w:val="16"/>
          <w:lang w:val="en-US"/>
        </w:rPr>
        <w:t>string</w:t>
      </w:r>
      <w:r>
        <w:rPr>
          <w:rFonts w:ascii="Consolas" w:hAnsi="Consolas" w:cs="Consolas"/>
          <w:sz w:val="16"/>
          <w:szCs w:val="16"/>
          <w:lang w:val="en-US"/>
        </w:rPr>
        <w:t>userEnTete = Request.Headers[</w:t>
      </w:r>
      <w:r>
        <w:rPr>
          <w:rFonts w:ascii="Consolas" w:hAnsi="Consolas" w:cs="Consolas"/>
          <w:color w:val="A31515"/>
          <w:sz w:val="16"/>
          <w:szCs w:val="16"/>
          <w:lang w:val="en-US"/>
        </w:rPr>
        <w:t>"username"</w:t>
      </w:r>
      <w:r>
        <w:rPr>
          <w:rFonts w:ascii="Consolas" w:hAnsi="Consolas" w:cs="Consolas"/>
          <w:sz w:val="16"/>
          <w:szCs w:val="16"/>
          <w:lang w:val="en-US"/>
        </w:rPr>
        <w:t>];</w:t>
      </w:r>
    </w:p>
    <w:p w:rsidR="00CF4E56" w:rsidRDefault="00F50472">
      <w:pPr>
        <w:rPr>
          <w:rFonts w:ascii="Consolas" w:eastAsia="Consolas" w:hAnsi="Consolas" w:cs="Consolas"/>
          <w:sz w:val="16"/>
          <w:szCs w:val="16"/>
          <w:lang w:val="en-US"/>
        </w:rPr>
      </w:pPr>
      <w:r>
        <w:rPr>
          <w:rFonts w:ascii="Consolas" w:hAnsi="Consolas" w:cs="Consolas"/>
          <w:sz w:val="16"/>
          <w:szCs w:val="16"/>
          <w:lang w:val="en-US"/>
        </w:rPr>
        <w:tab/>
      </w:r>
      <w:r>
        <w:rPr>
          <w:rFonts w:ascii="Consolas" w:hAnsi="Consolas" w:cs="Consolas"/>
          <w:color w:val="0000FF"/>
          <w:sz w:val="16"/>
          <w:szCs w:val="16"/>
          <w:lang w:val="en-US"/>
        </w:rPr>
        <w:t>string</w:t>
      </w:r>
      <w:r>
        <w:rPr>
          <w:rFonts w:ascii="Consolas" w:hAnsi="Consolas" w:cs="Consolas"/>
          <w:sz w:val="16"/>
          <w:szCs w:val="16"/>
          <w:lang w:val="en-US"/>
        </w:rPr>
        <w:t>mdpEnTete = Request.Headers[</w:t>
      </w:r>
      <w:r>
        <w:rPr>
          <w:rFonts w:ascii="Consolas" w:hAnsi="Consolas" w:cs="Consolas"/>
          <w:color w:val="A31515"/>
          <w:sz w:val="16"/>
          <w:szCs w:val="16"/>
          <w:lang w:val="en-US"/>
        </w:rPr>
        <w:t>"password"</w:t>
      </w:r>
      <w:r>
        <w:rPr>
          <w:rFonts w:ascii="Consolas" w:hAnsi="Consolas" w:cs="Consolas"/>
          <w:sz w:val="16"/>
          <w:szCs w:val="16"/>
          <w:lang w:val="en-US"/>
        </w:rPr>
        <w:t>];</w:t>
      </w:r>
    </w:p>
    <w:p w:rsidR="00CF4E56" w:rsidRDefault="00F50472">
      <w:pPr>
        <w:rPr>
          <w:rFonts w:ascii="Consolas" w:eastAsia="Consolas" w:hAnsi="Consolas" w:cs="Consolas"/>
          <w:sz w:val="16"/>
          <w:szCs w:val="16"/>
          <w:lang w:val="en-US"/>
        </w:rPr>
      </w:pPr>
      <w:r>
        <w:rPr>
          <w:rFonts w:ascii="Consolas" w:hAnsi="Consolas" w:cs="Consolas"/>
          <w:sz w:val="16"/>
          <w:szCs w:val="16"/>
          <w:lang w:val="en-US"/>
        </w:rPr>
        <w:tab/>
      </w:r>
      <w:r>
        <w:rPr>
          <w:rFonts w:ascii="Consolas" w:hAnsi="Consolas" w:cs="Consolas"/>
          <w:color w:val="0000FF"/>
          <w:sz w:val="16"/>
          <w:szCs w:val="16"/>
          <w:lang w:val="en-US"/>
        </w:rPr>
        <w:t>if</w:t>
      </w:r>
      <w:r>
        <w:rPr>
          <w:rFonts w:ascii="Consolas" w:hAnsi="Consolas" w:cs="Consolas"/>
          <w:sz w:val="16"/>
          <w:szCs w:val="16"/>
          <w:lang w:val="en-US"/>
        </w:rPr>
        <w:t xml:space="preserve"> (!(userEnTete == valUsername&amp;&amp;mdpEnTete == valPassword))</w:t>
      </w:r>
    </w:p>
    <w:p w:rsidR="00CF4E56" w:rsidRDefault="00F50472">
      <w:pPr>
        <w:rPr>
          <w:rFonts w:ascii="Consolas" w:eastAsia="Consolas" w:hAnsi="Consolas" w:cs="Consolas"/>
          <w:sz w:val="16"/>
          <w:szCs w:val="16"/>
        </w:rPr>
      </w:pPr>
      <w:r>
        <w:rPr>
          <w:rFonts w:ascii="Consolas" w:hAnsi="Consolas" w:cs="Consolas"/>
          <w:sz w:val="16"/>
          <w:szCs w:val="16"/>
          <w:lang w:val="en-US"/>
        </w:rPr>
        <w:tab/>
      </w:r>
      <w:r>
        <w:rPr>
          <w:rFonts w:ascii="Consolas" w:hAnsi="Consolas" w:cs="Consolas"/>
          <w:sz w:val="16"/>
          <w:szCs w:val="16"/>
        </w:rPr>
        <w:t>{</w:t>
      </w:r>
    </w:p>
    <w:p w:rsidR="00CF4E56" w:rsidRDefault="00F50472">
      <w:pPr>
        <w:rPr>
          <w:rFonts w:ascii="Consolas" w:eastAsia="Consolas" w:hAnsi="Consolas" w:cs="Consolas"/>
          <w:sz w:val="16"/>
          <w:szCs w:val="16"/>
        </w:rPr>
      </w:pPr>
      <w:r>
        <w:rPr>
          <w:rFonts w:ascii="Consolas" w:hAnsi="Consolas" w:cs="Consolas"/>
          <w:sz w:val="16"/>
          <w:szCs w:val="16"/>
        </w:rPr>
        <w:tab/>
      </w:r>
      <w:r>
        <w:rPr>
          <w:rFonts w:ascii="Consolas" w:hAnsi="Consolas" w:cs="Consolas"/>
          <w:sz w:val="16"/>
          <w:szCs w:val="16"/>
        </w:rPr>
        <w:tab/>
        <w:t>Server.Transfer(</w:t>
      </w:r>
      <w:r>
        <w:rPr>
          <w:rFonts w:ascii="Consolas" w:hAnsi="Consolas" w:cs="Consolas"/>
          <w:color w:val="A31515"/>
          <w:sz w:val="16"/>
          <w:szCs w:val="16"/>
        </w:rPr>
        <w:t>"default.aspx"</w:t>
      </w:r>
      <w:r>
        <w:rPr>
          <w:rFonts w:ascii="Consolas" w:hAnsi="Consolas" w:cs="Consolas"/>
          <w:sz w:val="16"/>
          <w:szCs w:val="16"/>
        </w:rPr>
        <w:t>);</w:t>
      </w:r>
    </w:p>
    <w:p w:rsidR="00CF4E56" w:rsidRDefault="00F50472">
      <w:pPr>
        <w:rPr>
          <w:rFonts w:ascii="Consolas" w:hAnsi="Consolas" w:cs="Consolas"/>
          <w:sz w:val="16"/>
          <w:szCs w:val="16"/>
        </w:rPr>
      </w:pPr>
      <w:r>
        <w:rPr>
          <w:rFonts w:ascii="Consolas" w:hAnsi="Consolas" w:cs="Consolas"/>
          <w:sz w:val="16"/>
          <w:szCs w:val="16"/>
        </w:rPr>
        <w:tab/>
        <w:t>}</w:t>
      </w:r>
    </w:p>
    <w:p w:rsidR="00CF4E56" w:rsidRDefault="00F50472">
      <w:pPr>
        <w:ind w:firstLine="708"/>
        <w:rPr>
          <w:rFonts w:ascii="Consolas" w:eastAsia="Consolas" w:hAnsi="Consolas" w:cs="Consolas"/>
          <w:sz w:val="16"/>
          <w:szCs w:val="16"/>
        </w:rPr>
      </w:pPr>
      <w:r>
        <w:rPr>
          <w:rFonts w:ascii="Consolas" w:hAnsi="Consolas" w:cs="Consolas"/>
          <w:sz w:val="16"/>
          <w:szCs w:val="16"/>
        </w:rPr>
        <w:t>}</w:t>
      </w:r>
    </w:p>
    <w:p w:rsidR="00CF4E56" w:rsidRDefault="00F50472">
      <w:r>
        <w:rPr>
          <w:rFonts w:ascii="Consolas" w:hAnsi="Consolas" w:cs="Consolas"/>
          <w:sz w:val="16"/>
          <w:szCs w:val="16"/>
        </w:rPr>
        <w:t>}</w:t>
      </w:r>
    </w:p>
    <w:p w:rsidR="00CF4E56" w:rsidRDefault="00CF4E56"/>
    <w:p w:rsidR="00CF4E56" w:rsidRDefault="00F50472">
      <w:r>
        <w:t xml:space="preserve">Remarque : </w:t>
      </w:r>
    </w:p>
    <w:p w:rsidR="00CF4E56" w:rsidRDefault="00F50472">
      <w:pPr>
        <w:numPr>
          <w:ilvl w:val="0"/>
          <w:numId w:val="11"/>
        </w:numPr>
        <w:rPr>
          <w:rFonts w:eastAsia="Arial"/>
        </w:rPr>
      </w:pPr>
      <w:r>
        <w:t>Nous récupérons les entrées du fichier Web.Config grâce à la classe AppSettings.ExpressionBuilder pour laquelle il faut ajouter</w:t>
      </w:r>
      <w:r>
        <w:br/>
      </w:r>
    </w:p>
    <w:p w:rsidR="00CF4E56" w:rsidRDefault="00F50472">
      <w:pPr>
        <w:numPr>
          <w:ilvl w:val="0"/>
          <w:numId w:val="11"/>
        </w:numPr>
        <w:rPr>
          <w:rFonts w:ascii="Consolas" w:hAnsi="Consolas" w:cs="Consolas"/>
          <w:sz w:val="19"/>
          <w:szCs w:val="19"/>
        </w:rPr>
      </w:pPr>
      <w:r>
        <w:rPr>
          <w:rFonts w:ascii="Consolas" w:hAnsi="Consolas" w:cs="Consolas"/>
          <w:color w:val="0000FF"/>
          <w:sz w:val="19"/>
          <w:szCs w:val="19"/>
        </w:rPr>
        <w:t>using</w:t>
      </w:r>
      <w:r>
        <w:rPr>
          <w:rFonts w:ascii="Consolas" w:hAnsi="Consolas" w:cs="Consolas"/>
          <w:sz w:val="19"/>
          <w:szCs w:val="19"/>
        </w:rPr>
        <w:t>System.Web.Compilation;</w:t>
      </w:r>
    </w:p>
    <w:p w:rsidR="00CF4E56" w:rsidRDefault="00CF4E56">
      <w:pPr>
        <w:rPr>
          <w:rFonts w:ascii="Consolas" w:hAnsi="Consolas" w:cs="Consolas"/>
          <w:sz w:val="19"/>
          <w:szCs w:val="19"/>
        </w:rPr>
      </w:pPr>
    </w:p>
    <w:p w:rsidR="00CF4E56" w:rsidRDefault="00F50472">
      <w:pPr>
        <w:rPr>
          <w:rFonts w:ascii="Consolas" w:hAnsi="Consolas" w:cs="Consolas"/>
          <w:color w:val="0000FF"/>
          <w:sz w:val="19"/>
          <w:szCs w:val="19"/>
        </w:rPr>
      </w:pPr>
      <w:r>
        <w:t>Pour gérer les erreurs, nous utilisons la méthode :</w:t>
      </w:r>
    </w:p>
    <w:p w:rsidR="00CF4E56" w:rsidRDefault="00CF4E56">
      <w:pPr>
        <w:rPr>
          <w:rFonts w:ascii="Consolas" w:hAnsi="Consolas" w:cs="Consolas"/>
          <w:color w:val="0000FF"/>
          <w:sz w:val="19"/>
          <w:szCs w:val="19"/>
        </w:rPr>
      </w:pP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protectedvoid</w:t>
      </w:r>
      <w:r>
        <w:rPr>
          <w:rFonts w:ascii="Consolas" w:hAnsi="Consolas" w:cs="Consolas"/>
          <w:sz w:val="19"/>
          <w:szCs w:val="19"/>
          <w:lang w:val="en-US"/>
        </w:rPr>
        <w:t>Application_Error(</w:t>
      </w:r>
      <w:r>
        <w:rPr>
          <w:rFonts w:ascii="Consolas" w:hAnsi="Consolas" w:cs="Consolas"/>
          <w:color w:val="0000FF"/>
          <w:sz w:val="19"/>
          <w:szCs w:val="19"/>
          <w:lang w:val="en-US"/>
        </w:rPr>
        <w:t>object</w:t>
      </w:r>
      <w:r>
        <w:rPr>
          <w:rFonts w:ascii="Consolas" w:hAnsi="Consolas" w:cs="Consolas"/>
          <w:sz w:val="19"/>
          <w:szCs w:val="19"/>
          <w:lang w:val="en-US"/>
        </w:rPr>
        <w:t xml:space="preserve"> sender, </w:t>
      </w:r>
      <w:r>
        <w:rPr>
          <w:rFonts w:ascii="Consolas" w:hAnsi="Consolas" w:cs="Consolas"/>
          <w:color w:val="2B91AF"/>
          <w:sz w:val="19"/>
          <w:szCs w:val="19"/>
          <w:lang w:val="en-US"/>
        </w:rPr>
        <w:t>EventArgs</w:t>
      </w:r>
      <w:r>
        <w:rPr>
          <w:rFonts w:ascii="Consolas" w:hAnsi="Consolas" w:cs="Consolas"/>
          <w:sz w:val="19"/>
          <w:szCs w:val="19"/>
          <w:lang w:val="en-US"/>
        </w:rPr>
        <w:t xml:space="preserve"> e)</w:t>
      </w:r>
    </w:p>
    <w:p w:rsidR="00CF4E56" w:rsidRDefault="00F50472">
      <w:pPr>
        <w:rPr>
          <w:rFonts w:ascii="Consolas" w:eastAsia="Consolas" w:hAnsi="Consolas" w:cs="Consolas"/>
          <w:sz w:val="19"/>
          <w:szCs w:val="19"/>
        </w:rPr>
      </w:pPr>
      <w:r>
        <w:rPr>
          <w:rFonts w:ascii="Consolas" w:hAnsi="Consolas" w:cs="Consolas"/>
          <w:sz w:val="19"/>
          <w:szCs w:val="19"/>
        </w:rPr>
        <w:t>{</w:t>
      </w:r>
    </w:p>
    <w:p w:rsidR="00CF4E56" w:rsidRDefault="00F50472">
      <w:pPr>
        <w:rPr>
          <w:rFonts w:ascii="Consolas" w:eastAsia="Consolas" w:hAnsi="Consolas" w:cs="Consolas"/>
          <w:sz w:val="19"/>
          <w:szCs w:val="19"/>
        </w:rPr>
      </w:pPr>
      <w:r>
        <w:rPr>
          <w:rFonts w:ascii="Consolas" w:hAnsi="Consolas" w:cs="Consolas"/>
          <w:sz w:val="19"/>
          <w:szCs w:val="19"/>
        </w:rPr>
        <w:t>Server.Transfer(</w:t>
      </w:r>
      <w:r>
        <w:rPr>
          <w:rFonts w:ascii="Consolas" w:hAnsi="Consolas" w:cs="Consolas"/>
          <w:color w:val="A31515"/>
          <w:sz w:val="19"/>
          <w:szCs w:val="19"/>
        </w:rPr>
        <w:t>"default.aspx"</w:t>
      </w:r>
      <w:r>
        <w:rPr>
          <w:rFonts w:ascii="Consolas" w:hAnsi="Consolas" w:cs="Consolas"/>
          <w:sz w:val="19"/>
          <w:szCs w:val="19"/>
        </w:rPr>
        <w:t>);</w:t>
      </w:r>
    </w:p>
    <w:p w:rsidR="00CF4E56" w:rsidRDefault="00F50472">
      <w:pPr>
        <w:rPr>
          <w:rFonts w:eastAsia="Arial"/>
        </w:rPr>
      </w:pPr>
      <w:r>
        <w:rPr>
          <w:rFonts w:ascii="Consolas" w:hAnsi="Consolas" w:cs="Consolas"/>
          <w:sz w:val="19"/>
          <w:szCs w:val="19"/>
        </w:rPr>
        <w:t>}</w:t>
      </w:r>
    </w:p>
    <w:p w:rsidR="00CF4E56" w:rsidRDefault="00CF4E56"/>
    <w:p w:rsidR="00CF4E56" w:rsidRDefault="00F50472">
      <w:r>
        <w:t>Il ne nous reste plus qu’à créer le fichier default.aspx évoqué :</w:t>
      </w:r>
    </w:p>
    <w:p w:rsidR="00CF4E56" w:rsidRDefault="00CF4E56"/>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protectedvoid</w:t>
      </w:r>
      <w:r>
        <w:rPr>
          <w:rFonts w:ascii="Consolas" w:hAnsi="Consolas" w:cs="Consolas"/>
          <w:sz w:val="19"/>
          <w:szCs w:val="19"/>
          <w:lang w:val="en-US"/>
        </w:rPr>
        <w:t>Page_Load(</w:t>
      </w:r>
      <w:r>
        <w:rPr>
          <w:rFonts w:ascii="Consolas" w:hAnsi="Consolas" w:cs="Consolas"/>
          <w:color w:val="0000FF"/>
          <w:sz w:val="19"/>
          <w:szCs w:val="19"/>
          <w:lang w:val="en-US"/>
        </w:rPr>
        <w:t>object</w:t>
      </w:r>
      <w:r>
        <w:rPr>
          <w:rFonts w:ascii="Consolas" w:hAnsi="Consolas" w:cs="Consolas"/>
          <w:sz w:val="19"/>
          <w:szCs w:val="19"/>
          <w:lang w:val="en-US"/>
        </w:rPr>
        <w:t xml:space="preserve"> sender, </w:t>
      </w:r>
      <w:r>
        <w:rPr>
          <w:rFonts w:ascii="Consolas" w:hAnsi="Consolas" w:cs="Consolas"/>
          <w:color w:val="2B91AF"/>
          <w:sz w:val="19"/>
          <w:szCs w:val="19"/>
          <w:lang w:val="en-US"/>
        </w:rPr>
        <w:t>EventArgs</w:t>
      </w:r>
      <w:r>
        <w:rPr>
          <w:rFonts w:ascii="Consolas" w:hAnsi="Consolas" w:cs="Consolas"/>
          <w:sz w:val="19"/>
          <w:szCs w:val="19"/>
          <w:lang w:val="en-US"/>
        </w:rPr>
        <w:t xml:space="preserve"> e)</w:t>
      </w:r>
    </w:p>
    <w:p w:rsidR="00CF4E56" w:rsidRDefault="00F50472">
      <w:pPr>
        <w:rPr>
          <w:rFonts w:ascii="Consolas" w:eastAsia="Consolas" w:hAnsi="Consolas" w:cs="Consolas"/>
          <w:sz w:val="19"/>
          <w:szCs w:val="19"/>
        </w:rPr>
      </w:pPr>
      <w:r>
        <w:rPr>
          <w:rFonts w:ascii="Consolas" w:hAnsi="Consolas" w:cs="Consolas"/>
          <w:sz w:val="19"/>
          <w:szCs w:val="19"/>
        </w:rPr>
        <w:t>{</w:t>
      </w:r>
    </w:p>
    <w:p w:rsidR="00CF4E56" w:rsidRDefault="00F50472">
      <w:pPr>
        <w:rPr>
          <w:rFonts w:ascii="Consolas" w:eastAsia="Consolas" w:hAnsi="Consolas" w:cs="Consolas"/>
          <w:sz w:val="19"/>
          <w:szCs w:val="19"/>
        </w:rPr>
      </w:pPr>
      <w:r>
        <w:rPr>
          <w:rFonts w:ascii="Consolas" w:hAnsi="Consolas" w:cs="Consolas"/>
          <w:color w:val="0000FF"/>
          <w:sz w:val="19"/>
          <w:szCs w:val="19"/>
        </w:rPr>
        <w:t>string</w:t>
      </w:r>
      <w:r>
        <w:rPr>
          <w:rFonts w:ascii="Consolas" w:hAnsi="Consolas" w:cs="Consolas"/>
          <w:sz w:val="19"/>
          <w:szCs w:val="19"/>
        </w:rPr>
        <w:t xml:space="preserve"> s = </w:t>
      </w:r>
      <w:r>
        <w:rPr>
          <w:rFonts w:ascii="Consolas" w:hAnsi="Consolas" w:cs="Consolas"/>
          <w:color w:val="A31515"/>
          <w:sz w:val="19"/>
          <w:szCs w:val="19"/>
        </w:rPr>
        <w:t>"Vous n'êtes pas connecté"</w:t>
      </w:r>
      <w:r>
        <w:rPr>
          <w:rFonts w:ascii="Consolas" w:hAnsi="Consolas" w:cs="Consolas"/>
          <w:sz w:val="19"/>
          <w:szCs w:val="19"/>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if</w:t>
      </w:r>
      <w:r>
        <w:rPr>
          <w:rFonts w:ascii="Consolas" w:hAnsi="Consolas" w:cs="Consolas"/>
          <w:sz w:val="19"/>
          <w:szCs w:val="19"/>
          <w:lang w:val="en-US"/>
        </w:rPr>
        <w:t xml:space="preserve">(Server.GetLastError() != </w:t>
      </w:r>
      <w:r>
        <w:rPr>
          <w:rFonts w:ascii="Consolas" w:hAnsi="Consolas" w:cs="Consolas"/>
          <w:color w:val="0000FF"/>
          <w:sz w:val="19"/>
          <w:szCs w:val="19"/>
          <w:lang w:val="en-US"/>
        </w:rPr>
        <w:t>null</w:t>
      </w: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s =Server.GetLastError().Message;</w:t>
      </w:r>
    </w:p>
    <w:p w:rsidR="00CF4E56" w:rsidRDefault="00F50472">
      <w:pPr>
        <w:rPr>
          <w:rFonts w:ascii="Consolas" w:eastAsia="Consolas" w:hAnsi="Consolas" w:cs="Consolas"/>
          <w:sz w:val="19"/>
          <w:szCs w:val="19"/>
        </w:rPr>
      </w:pPr>
      <w:r>
        <w:rPr>
          <w:rFonts w:ascii="Consolas" w:hAnsi="Consolas" w:cs="Consolas"/>
          <w:sz w:val="19"/>
          <w:szCs w:val="19"/>
        </w:rPr>
        <w:t>lblErreur.Text = s;</w:t>
      </w:r>
    </w:p>
    <w:p w:rsidR="00CF4E56" w:rsidRDefault="00F50472">
      <w:r>
        <w:rPr>
          <w:rFonts w:ascii="Consolas" w:hAnsi="Consolas" w:cs="Consolas"/>
          <w:sz w:val="19"/>
          <w:szCs w:val="19"/>
        </w:rPr>
        <w:t>}</w:t>
      </w:r>
    </w:p>
    <w:p w:rsidR="00CF4E56" w:rsidRDefault="00CF4E56"/>
    <w:p w:rsidR="00CF4E56" w:rsidRDefault="00CF4E56"/>
    <w:p w:rsidR="00CF4E56" w:rsidRDefault="00F50472">
      <w:r>
        <w:t>Testons l’authentification avec Fiddler2 :</w:t>
      </w:r>
    </w:p>
    <w:p w:rsidR="00CF4E56" w:rsidRDefault="00CF4E56"/>
    <w:p w:rsidR="00CF4E56" w:rsidRDefault="00F50472">
      <w:r>
        <w:t>Avec les bonnes valeurs dans l’en-tête :</w:t>
      </w:r>
    </w:p>
    <w:p w:rsidR="00CF4E56" w:rsidRDefault="00CA4EF6">
      <w:pPr>
        <w:jc w:val="center"/>
      </w:pPr>
      <w:r>
        <w:rPr>
          <w:noProof/>
          <w:lang w:eastAsia="fr-FR"/>
        </w:rPr>
        <w:drawing>
          <wp:inline distT="0" distB="0" distL="0" distR="0">
            <wp:extent cx="2828925" cy="1295400"/>
            <wp:effectExtent l="0" t="0" r="9525"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8925" cy="1295400"/>
                    </a:xfrm>
                    <a:prstGeom prst="rect">
                      <a:avLst/>
                    </a:prstGeom>
                    <a:solidFill>
                      <a:srgbClr val="FFFFFF"/>
                    </a:solidFill>
                    <a:ln>
                      <a:noFill/>
                    </a:ln>
                  </pic:spPr>
                </pic:pic>
              </a:graphicData>
            </a:graphic>
          </wp:inline>
        </w:drawing>
      </w:r>
    </w:p>
    <w:p w:rsidR="00CF4E56" w:rsidRDefault="00F50472">
      <w:r>
        <w:lastRenderedPageBreak/>
        <w:t>Nous obtenons bien la description du service :</w:t>
      </w:r>
    </w:p>
    <w:p w:rsidR="00CF4E56" w:rsidRDefault="00CA4EF6">
      <w:pPr>
        <w:jc w:val="center"/>
      </w:pPr>
      <w:r>
        <w:rPr>
          <w:noProof/>
          <w:lang w:eastAsia="fr-FR"/>
        </w:rPr>
        <w:drawing>
          <wp:inline distT="0" distB="0" distL="0" distR="0">
            <wp:extent cx="4076700" cy="2295525"/>
            <wp:effectExtent l="0" t="0" r="0" b="9525"/>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76700" cy="2295525"/>
                    </a:xfrm>
                    <a:prstGeom prst="rect">
                      <a:avLst/>
                    </a:prstGeom>
                    <a:solidFill>
                      <a:srgbClr val="FFFFFF"/>
                    </a:solidFill>
                    <a:ln>
                      <a:noFill/>
                    </a:ln>
                  </pic:spPr>
                </pic:pic>
              </a:graphicData>
            </a:graphic>
          </wp:inline>
        </w:drawing>
      </w:r>
    </w:p>
    <w:p w:rsidR="00CF4E56" w:rsidRDefault="00CF4E56"/>
    <w:p w:rsidR="00CF4E56" w:rsidRDefault="00F50472">
      <w:r>
        <w:t>Avec des valeurs erronées :</w:t>
      </w:r>
    </w:p>
    <w:p w:rsidR="00CF4E56" w:rsidRDefault="00CF4E56"/>
    <w:p w:rsidR="00CF4E56" w:rsidRDefault="00CA4EF6">
      <w:pPr>
        <w:jc w:val="center"/>
      </w:pPr>
      <w:r>
        <w:rPr>
          <w:noProof/>
          <w:lang w:eastAsia="fr-FR"/>
        </w:rPr>
        <w:drawing>
          <wp:inline distT="0" distB="0" distL="0" distR="0">
            <wp:extent cx="3162300" cy="1257300"/>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62300" cy="1257300"/>
                    </a:xfrm>
                    <a:prstGeom prst="rect">
                      <a:avLst/>
                    </a:prstGeom>
                    <a:solidFill>
                      <a:srgbClr val="FFFFFF"/>
                    </a:solidFill>
                    <a:ln>
                      <a:noFill/>
                    </a:ln>
                  </pic:spPr>
                </pic:pic>
              </a:graphicData>
            </a:graphic>
          </wp:inline>
        </w:drawing>
      </w:r>
    </w:p>
    <w:p w:rsidR="00CF4E56" w:rsidRDefault="00F50472">
      <w:r>
        <w:t>Nous sommes bien redirigés vers la page default.aspx :</w:t>
      </w:r>
    </w:p>
    <w:p w:rsidR="00CF4E56" w:rsidRDefault="00CA4EF6">
      <w:pPr>
        <w:jc w:val="center"/>
      </w:pPr>
      <w:r>
        <w:rPr>
          <w:noProof/>
          <w:lang w:eastAsia="fr-FR"/>
        </w:rPr>
        <w:drawing>
          <wp:inline distT="0" distB="0" distL="0" distR="0">
            <wp:extent cx="3133725" cy="2714625"/>
            <wp:effectExtent l="0" t="0" r="9525" b="952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33725" cy="2714625"/>
                    </a:xfrm>
                    <a:prstGeom prst="rect">
                      <a:avLst/>
                    </a:prstGeom>
                    <a:solidFill>
                      <a:srgbClr val="FFFFFF"/>
                    </a:solidFill>
                    <a:ln>
                      <a:noFill/>
                    </a:ln>
                  </pic:spPr>
                </pic:pic>
              </a:graphicData>
            </a:graphic>
          </wp:inline>
        </w:drawing>
      </w:r>
    </w:p>
    <w:p w:rsidR="00CF4E56" w:rsidRDefault="00CF4E56">
      <w:pPr>
        <w:jc w:val="center"/>
      </w:pPr>
    </w:p>
    <w:p w:rsidR="00CF4E56" w:rsidRDefault="00F50472">
      <w:pPr>
        <w:pStyle w:val="Titre2"/>
        <w:keepNext/>
        <w:numPr>
          <w:ilvl w:val="1"/>
          <w:numId w:val="2"/>
        </w:numPr>
        <w:tabs>
          <w:tab w:val="left" w:pos="0"/>
        </w:tabs>
        <w:spacing w:before="200" w:after="0"/>
      </w:pPr>
      <w:bookmarkStart w:id="38" w:name="__RefHeading__23939_433681474"/>
      <w:bookmarkEnd w:id="38"/>
      <w:r>
        <w:t>Annexe : gestion de plusieurs contextes</w:t>
      </w:r>
    </w:p>
    <w:p w:rsidR="00CF4E56" w:rsidRDefault="00CF4E56">
      <w:pPr>
        <w:pStyle w:val="Corpsdetexte"/>
      </w:pPr>
    </w:p>
    <w:p w:rsidR="00CF4E56" w:rsidRDefault="00F50472">
      <w:r>
        <w:t>Nous avons décidé ici  d’associer un contexte distinct à chaque (future) session d’un client au service web.</w:t>
      </w:r>
    </w:p>
    <w:p w:rsidR="00CF4E56" w:rsidRDefault="00F50472">
      <w:r>
        <w:t>Dans un environnement multi-client (c’est le cas d’un service web) il est bon que les ressources allouées à un contexte soient libérées à la fin de son exploitation.</w:t>
      </w:r>
    </w:p>
    <w:p w:rsidR="00CF4E56" w:rsidRDefault="00F50472">
      <w:r>
        <w:t xml:space="preserve">C’est pourquoi nous allons gérer nos contextes dans une classe dédiée nommée </w:t>
      </w:r>
      <w:r>
        <w:rPr>
          <w:i/>
        </w:rPr>
        <w:t>Contextes</w:t>
      </w:r>
      <w:r>
        <w:t xml:space="preserve"> qui vient ici remplacer la classe </w:t>
      </w:r>
      <w:r>
        <w:rPr>
          <w:i/>
        </w:rPr>
        <w:t>Contexte</w:t>
      </w:r>
      <w:r>
        <w:t xml:space="preserve"> utilisée plus haut dans l’environnement mono-contexte. </w:t>
      </w:r>
    </w:p>
    <w:p w:rsidR="00CF4E56" w:rsidRDefault="00CA4EF6">
      <w:r>
        <w:rPr>
          <w:noProof/>
          <w:lang w:eastAsia="fr-FR"/>
        </w:rPr>
        <w:lastRenderedPageBreak/>
        <w:drawing>
          <wp:inline distT="0" distB="0" distL="0" distR="0">
            <wp:extent cx="5734050" cy="1781175"/>
            <wp:effectExtent l="0" t="0" r="0" b="9525"/>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4050" cy="1781175"/>
                    </a:xfrm>
                    <a:prstGeom prst="rect">
                      <a:avLst/>
                    </a:prstGeom>
                    <a:solidFill>
                      <a:srgbClr val="FFFFFF"/>
                    </a:solidFill>
                    <a:ln>
                      <a:noFill/>
                    </a:ln>
                  </pic:spPr>
                </pic:pic>
              </a:graphicData>
            </a:graphic>
          </wp:inline>
        </w:drawing>
      </w:r>
    </w:p>
    <w:p w:rsidR="00CF4E56" w:rsidRDefault="00F50472">
      <w:r>
        <w:t>Notre classe contient un dictionnaire &lt;identifiant de la session, contexte&gt; qui est géré par les méthodes classiques (ajout, suppression). Les champs et méthodes sont statiques.</w:t>
      </w:r>
    </w:p>
    <w:p w:rsidR="00CF4E56" w:rsidRDefault="00CF4E56"/>
    <w:p w:rsidR="00CF4E56" w:rsidRDefault="00F50472">
      <w:r>
        <w:t>L’utilisation de ces services se fera au début d’une demande de ressource et à la fin de la demande. Ici, puisque nous serons dans une application http, nous utiliserons les événements de la classe « Global » du fichier global.asax ; nous y reviendrons plus tard.</w:t>
      </w:r>
    </w:p>
    <w:p w:rsidR="00CF4E56" w:rsidRDefault="00CF4E56"/>
    <w:p w:rsidR="00CF4E56" w:rsidRDefault="00F50472">
      <w:r>
        <w:t>Remarques :</w:t>
      </w:r>
    </w:p>
    <w:p w:rsidR="00CF4E56" w:rsidRDefault="00F50472">
      <w:pPr>
        <w:rPr>
          <w:rFonts w:ascii="Consolas" w:hAnsi="Consolas" w:cs="Consolas"/>
          <w:color w:val="0000FF"/>
          <w:sz w:val="19"/>
          <w:szCs w:val="19"/>
        </w:rPr>
      </w:pPr>
      <w:r>
        <w:t xml:space="preserve">La méthode </w:t>
      </w:r>
      <w:r>
        <w:rPr>
          <w:i/>
        </w:rPr>
        <w:t>getContexte</w:t>
      </w:r>
      <w:r>
        <w:t xml:space="preserve"> crée (si besoin, s’il n’en existe pas un pour la session courante) un contexte et le retourne.</w:t>
      </w:r>
      <w:r>
        <w:br/>
      </w:r>
    </w:p>
    <w:p w:rsidR="00CF4E56" w:rsidRDefault="00CF4E56">
      <w:pPr>
        <w:rPr>
          <w:rFonts w:ascii="Consolas" w:hAnsi="Consolas" w:cs="Consolas"/>
          <w:color w:val="0000FF"/>
          <w:sz w:val="19"/>
          <w:szCs w:val="19"/>
        </w:rPr>
      </w:pPr>
    </w:p>
    <w:p w:rsidR="00CF4E56" w:rsidRDefault="00CF4E56">
      <w:pPr>
        <w:rPr>
          <w:rFonts w:ascii="Consolas" w:hAnsi="Consolas" w:cs="Consolas"/>
          <w:color w:val="0000FF"/>
          <w:sz w:val="19"/>
          <w:szCs w:val="19"/>
        </w:rPr>
      </w:pPr>
    </w:p>
    <w:p w:rsidR="00CF4E56" w:rsidRDefault="00CF4E56">
      <w:pPr>
        <w:rPr>
          <w:rFonts w:ascii="Consolas" w:hAnsi="Consolas" w:cs="Consolas"/>
          <w:color w:val="0000FF"/>
          <w:sz w:val="19"/>
          <w:szCs w:val="19"/>
        </w:rPr>
      </w:pPr>
    </w:p>
    <w:p w:rsidR="00CF4E56" w:rsidRDefault="00CF4E56">
      <w:pPr>
        <w:rPr>
          <w:rFonts w:ascii="Consolas" w:hAnsi="Consolas" w:cs="Consolas"/>
          <w:color w:val="0000FF"/>
          <w:sz w:val="19"/>
          <w:szCs w:val="19"/>
        </w:rPr>
      </w:pP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publicstatic</w:t>
      </w:r>
      <w:r>
        <w:rPr>
          <w:rFonts w:ascii="Consolas" w:hAnsi="Consolas" w:cs="Consolas"/>
          <w:color w:val="2B91AF"/>
          <w:sz w:val="19"/>
          <w:szCs w:val="19"/>
          <w:lang w:val="en-US"/>
        </w:rPr>
        <w:t>bdMedecinsEntities</w:t>
      </w:r>
      <w:r>
        <w:rPr>
          <w:rFonts w:ascii="Consolas" w:hAnsi="Consolas" w:cs="Consolas"/>
          <w:sz w:val="19"/>
          <w:szCs w:val="19"/>
          <w:lang w:val="en-US"/>
        </w:rPr>
        <w:t>getContexte()</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2B91AF"/>
          <w:sz w:val="19"/>
          <w:szCs w:val="19"/>
          <w:lang w:val="en-US"/>
        </w:rPr>
        <w:t>bdMedecinsEntities</w:t>
      </w:r>
      <w:r>
        <w:rPr>
          <w:rFonts w:ascii="Consolas" w:hAnsi="Consolas" w:cs="Consolas"/>
          <w:sz w:val="19"/>
          <w:szCs w:val="19"/>
          <w:lang w:val="en-US"/>
        </w:rPr>
        <w:t xml:space="preserve">bd = </w:t>
      </w:r>
      <w:r>
        <w:rPr>
          <w:rFonts w:ascii="Consolas" w:hAnsi="Consolas" w:cs="Consolas"/>
          <w:color w:val="0000FF"/>
          <w:sz w:val="19"/>
          <w:szCs w:val="19"/>
          <w:lang w:val="en-US"/>
        </w:rPr>
        <w:t>null</w:t>
      </w: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string</w:t>
      </w:r>
      <w:r>
        <w:rPr>
          <w:rFonts w:ascii="Consolas" w:hAnsi="Consolas" w:cs="Consolas"/>
          <w:sz w:val="19"/>
          <w:szCs w:val="19"/>
          <w:lang w:val="en-US"/>
        </w:rPr>
        <w:t xml:space="preserve">idSession = </w:t>
      </w:r>
      <w:r>
        <w:rPr>
          <w:rFonts w:ascii="Consolas" w:hAnsi="Consolas" w:cs="Consolas"/>
          <w:color w:val="A31515"/>
          <w:sz w:val="19"/>
          <w:szCs w:val="19"/>
          <w:lang w:val="en-US"/>
        </w:rPr>
        <w:t>"session1"</w:t>
      </w: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if</w:t>
      </w:r>
      <w:r>
        <w:rPr>
          <w:rFonts w:ascii="Consolas" w:hAnsi="Consolas" w:cs="Consolas"/>
          <w:sz w:val="19"/>
          <w:szCs w:val="19"/>
          <w:lang w:val="en-US"/>
        </w:rPr>
        <w:t xml:space="preserve"> (</w:t>
      </w:r>
      <w:r>
        <w:rPr>
          <w:rFonts w:ascii="Consolas" w:hAnsi="Consolas" w:cs="Consolas"/>
          <w:color w:val="2B91AF"/>
          <w:sz w:val="19"/>
          <w:szCs w:val="19"/>
          <w:lang w:val="en-US"/>
        </w:rPr>
        <w:t>HttpContext</w:t>
      </w:r>
      <w:r>
        <w:rPr>
          <w:rFonts w:ascii="Consolas" w:hAnsi="Consolas" w:cs="Consolas"/>
          <w:sz w:val="19"/>
          <w:szCs w:val="19"/>
          <w:lang w:val="en-US"/>
        </w:rPr>
        <w:t xml:space="preserve">.Current != </w:t>
      </w:r>
      <w:r>
        <w:rPr>
          <w:rFonts w:ascii="Consolas" w:hAnsi="Consolas" w:cs="Consolas"/>
          <w:color w:val="0000FF"/>
          <w:sz w:val="19"/>
          <w:szCs w:val="19"/>
          <w:lang w:val="en-US"/>
        </w:rPr>
        <w:t>null</w:t>
      </w: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 xml:space="preserve">idSession = </w:t>
      </w:r>
      <w:r>
        <w:rPr>
          <w:rFonts w:ascii="Consolas" w:hAnsi="Consolas" w:cs="Consolas"/>
          <w:color w:val="2B91AF"/>
          <w:sz w:val="19"/>
          <w:szCs w:val="19"/>
          <w:lang w:val="en-US"/>
        </w:rPr>
        <w:t>HttpContext</w:t>
      </w:r>
      <w:r>
        <w:rPr>
          <w:rFonts w:ascii="Consolas" w:hAnsi="Consolas" w:cs="Consolas"/>
          <w:sz w:val="19"/>
          <w:szCs w:val="19"/>
          <w:lang w:val="en-US"/>
        </w:rPr>
        <w:t>.Current.Session.SessionID;</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if</w:t>
      </w:r>
      <w:r>
        <w:rPr>
          <w:rFonts w:ascii="Consolas" w:hAnsi="Consolas" w:cs="Consolas"/>
          <w:sz w:val="19"/>
          <w:szCs w:val="19"/>
          <w:lang w:val="en-US"/>
        </w:rPr>
        <w:t xml:space="preserve"> (!</w:t>
      </w:r>
      <w:r>
        <w:rPr>
          <w:rFonts w:ascii="Consolas" w:hAnsi="Consolas" w:cs="Consolas"/>
          <w:color w:val="2B91AF"/>
          <w:sz w:val="19"/>
          <w:szCs w:val="19"/>
          <w:lang w:val="en-US"/>
        </w:rPr>
        <w:t>Contextes</w:t>
      </w:r>
      <w:r>
        <w:rPr>
          <w:rFonts w:ascii="Consolas" w:hAnsi="Consolas" w:cs="Consolas"/>
          <w:sz w:val="19"/>
          <w:szCs w:val="19"/>
          <w:lang w:val="en-US"/>
        </w:rPr>
        <w:t>.lesContextes.ContainsKey(idSession))</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rPr>
      </w:pPr>
      <w:r>
        <w:rPr>
          <w:rFonts w:ascii="Consolas" w:hAnsi="Consolas" w:cs="Consolas"/>
          <w:sz w:val="19"/>
          <w:szCs w:val="19"/>
        </w:rPr>
        <w:t xml:space="preserve">bd = </w:t>
      </w:r>
      <w:r>
        <w:rPr>
          <w:rFonts w:ascii="Consolas" w:hAnsi="Consolas" w:cs="Consolas"/>
          <w:color w:val="0000FF"/>
          <w:sz w:val="19"/>
          <w:szCs w:val="19"/>
        </w:rPr>
        <w:t>new</w:t>
      </w:r>
      <w:r>
        <w:rPr>
          <w:rFonts w:ascii="Consolas" w:hAnsi="Consolas" w:cs="Consolas"/>
          <w:color w:val="2B91AF"/>
          <w:sz w:val="19"/>
          <w:szCs w:val="19"/>
        </w:rPr>
        <w:t>bdMedecinsEntities</w:t>
      </w:r>
      <w:r>
        <w:rPr>
          <w:rFonts w:ascii="Consolas" w:hAnsi="Consolas" w:cs="Consolas"/>
          <w:sz w:val="19"/>
          <w:szCs w:val="19"/>
        </w:rPr>
        <w:t>();</w:t>
      </w:r>
    </w:p>
    <w:p w:rsidR="00CF4E56" w:rsidRDefault="00F50472">
      <w:pPr>
        <w:rPr>
          <w:rFonts w:ascii="Consolas" w:eastAsia="Consolas" w:hAnsi="Consolas" w:cs="Consolas"/>
          <w:sz w:val="19"/>
          <w:szCs w:val="19"/>
        </w:rPr>
      </w:pPr>
      <w:r>
        <w:rPr>
          <w:rFonts w:ascii="Consolas" w:hAnsi="Consolas" w:cs="Consolas"/>
          <w:color w:val="2B91AF"/>
          <w:sz w:val="19"/>
          <w:szCs w:val="19"/>
        </w:rPr>
        <w:t>Contextes</w:t>
      </w:r>
      <w:r>
        <w:rPr>
          <w:rFonts w:ascii="Consolas" w:hAnsi="Consolas" w:cs="Consolas"/>
          <w:sz w:val="19"/>
          <w:szCs w:val="19"/>
        </w:rPr>
        <w:t>.lesContextes.Add(idSession, bd);</w:t>
      </w:r>
    </w:p>
    <w:p w:rsidR="00CF4E56" w:rsidRDefault="00F50472">
      <w:pPr>
        <w:rPr>
          <w:rFonts w:ascii="Consolas" w:eastAsia="Consolas" w:hAnsi="Consolas" w:cs="Consolas"/>
          <w:sz w:val="19"/>
          <w:szCs w:val="19"/>
        </w:rPr>
      </w:pPr>
      <w:r>
        <w:rPr>
          <w:rFonts w:ascii="Consolas" w:hAnsi="Consolas" w:cs="Consolas"/>
          <w:sz w:val="19"/>
          <w:szCs w:val="19"/>
        </w:rPr>
        <w:t>}</w:t>
      </w:r>
    </w:p>
    <w:p w:rsidR="00CF4E56" w:rsidRDefault="00F50472">
      <w:pPr>
        <w:rPr>
          <w:rFonts w:ascii="Consolas" w:eastAsia="Consolas" w:hAnsi="Consolas" w:cs="Consolas"/>
          <w:sz w:val="19"/>
          <w:szCs w:val="19"/>
        </w:rPr>
      </w:pPr>
      <w:r>
        <w:rPr>
          <w:rFonts w:ascii="Consolas" w:hAnsi="Consolas" w:cs="Consolas"/>
          <w:color w:val="0000FF"/>
          <w:sz w:val="19"/>
          <w:szCs w:val="19"/>
        </w:rPr>
        <w:t>else</w:t>
      </w:r>
    </w:p>
    <w:p w:rsidR="00CF4E56" w:rsidRDefault="00F50472">
      <w:pPr>
        <w:rPr>
          <w:rFonts w:ascii="Consolas" w:eastAsia="Consolas" w:hAnsi="Consolas" w:cs="Consolas"/>
          <w:sz w:val="19"/>
          <w:szCs w:val="19"/>
        </w:rPr>
      </w:pPr>
      <w:r>
        <w:rPr>
          <w:rFonts w:ascii="Consolas" w:hAnsi="Consolas" w:cs="Consolas"/>
          <w:sz w:val="19"/>
          <w:szCs w:val="19"/>
        </w:rPr>
        <w:t>bd = lesContextes[idSession];</w:t>
      </w:r>
    </w:p>
    <w:p w:rsidR="00CF4E56" w:rsidRDefault="00F50472">
      <w:pPr>
        <w:rPr>
          <w:rFonts w:ascii="Consolas" w:eastAsia="Consolas" w:hAnsi="Consolas" w:cs="Consolas"/>
          <w:sz w:val="19"/>
          <w:szCs w:val="19"/>
        </w:rPr>
      </w:pPr>
      <w:r>
        <w:rPr>
          <w:rFonts w:ascii="Consolas" w:hAnsi="Consolas" w:cs="Consolas"/>
          <w:color w:val="0000FF"/>
          <w:sz w:val="19"/>
          <w:szCs w:val="19"/>
        </w:rPr>
        <w:t>return</w:t>
      </w:r>
      <w:r>
        <w:rPr>
          <w:rFonts w:ascii="Consolas" w:hAnsi="Consolas" w:cs="Consolas"/>
          <w:sz w:val="19"/>
          <w:szCs w:val="19"/>
        </w:rPr>
        <w:t xml:space="preserve"> bd;</w:t>
      </w:r>
    </w:p>
    <w:p w:rsidR="00CF4E56" w:rsidRDefault="00F50472">
      <w:r>
        <w:rPr>
          <w:rFonts w:ascii="Consolas" w:hAnsi="Consolas" w:cs="Consolas"/>
          <w:sz w:val="19"/>
          <w:szCs w:val="19"/>
        </w:rPr>
        <w:t>}</w:t>
      </w:r>
    </w:p>
    <w:p w:rsidR="00CF4E56" w:rsidRDefault="00CF4E56"/>
    <w:p w:rsidR="00CF4E56" w:rsidRDefault="00F50472">
      <w:pPr>
        <w:rPr>
          <w:rFonts w:ascii="Consolas" w:hAnsi="Consolas" w:cs="Consolas"/>
          <w:sz w:val="19"/>
          <w:szCs w:val="19"/>
        </w:rPr>
      </w:pPr>
      <w:r>
        <w:t xml:space="preserve">Le premier test est fait pour permettre un accès au service en dehors d’une requête http, ce qui sera le cas de nos projets de tests. La session est récupérée grâce à la classe </w:t>
      </w:r>
      <w:r>
        <w:rPr>
          <w:i/>
        </w:rPr>
        <w:t>HttpContext</w:t>
      </w:r>
      <w:r>
        <w:t xml:space="preserve"> (ajouter une référence à S</w:t>
      </w:r>
      <w:r>
        <w:rPr>
          <w:i/>
        </w:rPr>
        <w:t>ystem.Web</w:t>
      </w:r>
      <w:r>
        <w:t>).</w:t>
      </w:r>
      <w:r>
        <w:br/>
      </w:r>
    </w:p>
    <w:p w:rsidR="00CF4E56" w:rsidRDefault="00CF4E56">
      <w:pPr>
        <w:pStyle w:val="Paragraphedeliste1"/>
        <w:numPr>
          <w:ilvl w:val="0"/>
          <w:numId w:val="3"/>
        </w:numPr>
        <w:rPr>
          <w:rFonts w:ascii="Consolas" w:hAnsi="Consolas" w:cs="Consolas"/>
          <w:sz w:val="19"/>
          <w:szCs w:val="19"/>
        </w:rPr>
      </w:pPr>
    </w:p>
    <w:p w:rsidR="00CF4E56" w:rsidRDefault="00CF4E56">
      <w:pPr>
        <w:pStyle w:val="Paragraphedeliste1"/>
        <w:numPr>
          <w:ilvl w:val="0"/>
          <w:numId w:val="3"/>
        </w:numPr>
        <w:rPr>
          <w:rFonts w:ascii="Consolas" w:hAnsi="Consolas" w:cs="Consolas"/>
          <w:sz w:val="19"/>
          <w:szCs w:val="19"/>
        </w:rPr>
      </w:pPr>
    </w:p>
    <w:p w:rsidR="00CF4E56" w:rsidRDefault="00CF4E56">
      <w:pPr>
        <w:pStyle w:val="Paragraphedeliste1"/>
        <w:ind w:left="720"/>
        <w:rPr>
          <w:rFonts w:ascii="Consolas" w:hAnsi="Consolas" w:cs="Consolas"/>
          <w:sz w:val="19"/>
          <w:szCs w:val="19"/>
        </w:rPr>
      </w:pPr>
    </w:p>
    <w:p w:rsidR="00CF4E56" w:rsidRDefault="00F50472">
      <w:pPr>
        <w:numPr>
          <w:ilvl w:val="0"/>
          <w:numId w:val="17"/>
        </w:numPr>
        <w:rPr>
          <w:rFonts w:ascii="Consolas" w:eastAsia="Consolas" w:hAnsi="Consolas" w:cs="Consolas"/>
          <w:sz w:val="19"/>
          <w:szCs w:val="19"/>
        </w:rPr>
      </w:pPr>
      <w:r>
        <w:t>La suppression est simple :</w:t>
      </w:r>
      <w:r>
        <w:br/>
      </w:r>
      <w:r>
        <w:br/>
      </w:r>
      <w:r>
        <w:rPr>
          <w:color w:val="0000FF"/>
        </w:rPr>
        <w:t>publicstaticvoid</w:t>
      </w:r>
      <w:r>
        <w:t xml:space="preserve"> supprimer(</w:t>
      </w:r>
      <w:r>
        <w:rPr>
          <w:color w:val="0000FF"/>
        </w:rPr>
        <w:t>string</w:t>
      </w:r>
      <w:r>
        <w:t>idSession)</w:t>
      </w:r>
    </w:p>
    <w:p w:rsidR="00CF4E56" w:rsidRDefault="00F50472">
      <w:pPr>
        <w:rPr>
          <w:rFonts w:ascii="Consolas" w:eastAsia="Consolas" w:hAnsi="Consolas" w:cs="Consolas"/>
          <w:sz w:val="19"/>
          <w:szCs w:val="19"/>
        </w:rPr>
      </w:pPr>
      <w:r>
        <w:rPr>
          <w:rFonts w:ascii="Consolas" w:hAnsi="Consolas" w:cs="Consolas"/>
          <w:sz w:val="19"/>
          <w:szCs w:val="19"/>
        </w:rPr>
        <w:t>{</w:t>
      </w:r>
    </w:p>
    <w:p w:rsidR="00CF4E56" w:rsidRDefault="00F50472">
      <w:pPr>
        <w:rPr>
          <w:rFonts w:ascii="Consolas" w:eastAsia="Consolas" w:hAnsi="Consolas" w:cs="Consolas"/>
          <w:sz w:val="19"/>
          <w:szCs w:val="19"/>
        </w:rPr>
      </w:pPr>
      <w:r>
        <w:rPr>
          <w:rFonts w:ascii="Consolas" w:hAnsi="Consolas" w:cs="Consolas"/>
          <w:color w:val="0000FF"/>
          <w:sz w:val="19"/>
          <w:szCs w:val="19"/>
        </w:rPr>
        <w:t>if</w:t>
      </w:r>
      <w:r>
        <w:rPr>
          <w:rFonts w:ascii="Consolas" w:hAnsi="Consolas" w:cs="Consolas"/>
          <w:sz w:val="19"/>
          <w:szCs w:val="19"/>
        </w:rPr>
        <w:t xml:space="preserve"> (</w:t>
      </w:r>
      <w:r>
        <w:rPr>
          <w:rFonts w:ascii="Consolas" w:hAnsi="Consolas" w:cs="Consolas"/>
          <w:color w:val="2B91AF"/>
          <w:sz w:val="19"/>
          <w:szCs w:val="19"/>
        </w:rPr>
        <w:t>Contextes</w:t>
      </w:r>
      <w:r>
        <w:rPr>
          <w:rFonts w:ascii="Consolas" w:hAnsi="Consolas" w:cs="Consolas"/>
          <w:sz w:val="19"/>
          <w:szCs w:val="19"/>
        </w:rPr>
        <w:t>.lesContextes.ContainsKey(idSession))</w:t>
      </w:r>
    </w:p>
    <w:p w:rsidR="00CF4E56" w:rsidRDefault="00F50472">
      <w:pPr>
        <w:rPr>
          <w:rFonts w:ascii="Consolas" w:eastAsia="Consolas" w:hAnsi="Consolas" w:cs="Consolas"/>
          <w:sz w:val="19"/>
          <w:szCs w:val="19"/>
        </w:rPr>
      </w:pPr>
      <w:r>
        <w:rPr>
          <w:rFonts w:ascii="Consolas" w:hAnsi="Consolas" w:cs="Consolas"/>
          <w:color w:val="2B91AF"/>
          <w:sz w:val="19"/>
          <w:szCs w:val="19"/>
        </w:rPr>
        <w:t>Contextes</w:t>
      </w:r>
      <w:r>
        <w:rPr>
          <w:rFonts w:ascii="Consolas" w:hAnsi="Consolas" w:cs="Consolas"/>
          <w:sz w:val="19"/>
          <w:szCs w:val="19"/>
        </w:rPr>
        <w:t>.lesContextes.Remove(idSession);</w:t>
      </w:r>
    </w:p>
    <w:p w:rsidR="00CF4E56" w:rsidRDefault="00F50472">
      <w:r>
        <w:rPr>
          <w:rFonts w:ascii="Consolas" w:hAnsi="Consolas" w:cs="Consolas"/>
          <w:sz w:val="19"/>
          <w:szCs w:val="19"/>
        </w:rPr>
        <w:t>}</w:t>
      </w:r>
      <w:r>
        <w:rPr>
          <w:rFonts w:ascii="Consolas" w:hAnsi="Consolas" w:cs="Consolas"/>
          <w:sz w:val="19"/>
          <w:szCs w:val="19"/>
        </w:rPr>
        <w:br/>
      </w:r>
    </w:p>
    <w:p w:rsidR="00CF4E56" w:rsidRDefault="00F50472">
      <w:pPr>
        <w:numPr>
          <w:ilvl w:val="0"/>
          <w:numId w:val="17"/>
        </w:numPr>
      </w:pPr>
      <w:r>
        <w:t xml:space="preserve">Par contre la déclaration d’un constructeur statique est moins courante. Ce constructeur est appelé automatiquement et une seule fois dès qu’on demande un service à la classe. Il doit être déclaré </w:t>
      </w:r>
      <w:r w:rsidRPr="00CA4EF6">
        <w:rPr>
          <w:i/>
          <w:iCs/>
        </w:rPr>
        <w:t>static</w:t>
      </w:r>
      <w:r>
        <w:t xml:space="preserve"> sans niveau de visibilité :</w:t>
      </w:r>
    </w:p>
    <w:p w:rsidR="00CF4E56" w:rsidRDefault="00CF4E56">
      <w:pPr>
        <w:pStyle w:val="Paragraphedeliste1"/>
      </w:pPr>
    </w:p>
    <w:p w:rsidR="00CF4E56" w:rsidRDefault="00F50472">
      <w:pPr>
        <w:pStyle w:val="Paragraphedeliste1"/>
        <w:rPr>
          <w:rFonts w:ascii="Consolas" w:eastAsia="Consolas" w:hAnsi="Consolas" w:cs="Consolas"/>
          <w:sz w:val="19"/>
          <w:szCs w:val="19"/>
        </w:rPr>
      </w:pPr>
      <w:r>
        <w:rPr>
          <w:rFonts w:ascii="Consolas" w:hAnsi="Consolas" w:cs="Consolas"/>
          <w:color w:val="0000FF"/>
          <w:sz w:val="19"/>
          <w:szCs w:val="19"/>
        </w:rPr>
        <w:t>static</w:t>
      </w:r>
      <w:r>
        <w:rPr>
          <w:rFonts w:ascii="Consolas" w:hAnsi="Consolas" w:cs="Consolas"/>
          <w:sz w:val="19"/>
          <w:szCs w:val="19"/>
        </w:rPr>
        <w:t>Contextes()</w:t>
      </w:r>
    </w:p>
    <w:p w:rsidR="00CF4E56" w:rsidRDefault="00F50472">
      <w:pPr>
        <w:rPr>
          <w:rFonts w:ascii="Consolas" w:eastAsia="Consolas" w:hAnsi="Consolas" w:cs="Consolas"/>
          <w:sz w:val="19"/>
          <w:szCs w:val="19"/>
        </w:rPr>
      </w:pPr>
      <w:r>
        <w:rPr>
          <w:rFonts w:ascii="Consolas" w:hAnsi="Consolas" w:cs="Consolas"/>
          <w:sz w:val="19"/>
          <w:szCs w:val="19"/>
        </w:rPr>
        <w:t>{</w:t>
      </w:r>
    </w:p>
    <w:p w:rsidR="00CF4E56" w:rsidRDefault="00F50472">
      <w:pPr>
        <w:rPr>
          <w:rFonts w:ascii="Consolas" w:eastAsia="Consolas" w:hAnsi="Consolas" w:cs="Consolas"/>
          <w:sz w:val="19"/>
          <w:szCs w:val="19"/>
        </w:rPr>
      </w:pPr>
      <w:r>
        <w:rPr>
          <w:rFonts w:ascii="Consolas" w:hAnsi="Consolas" w:cs="Consolas"/>
          <w:color w:val="0000FF"/>
          <w:sz w:val="19"/>
          <w:szCs w:val="19"/>
        </w:rPr>
        <w:t>if</w:t>
      </w:r>
      <w:r>
        <w:rPr>
          <w:rFonts w:ascii="Consolas" w:hAnsi="Consolas" w:cs="Consolas"/>
          <w:sz w:val="19"/>
          <w:szCs w:val="19"/>
        </w:rPr>
        <w:t>(lesContextes==</w:t>
      </w:r>
      <w:r>
        <w:rPr>
          <w:rFonts w:ascii="Consolas" w:hAnsi="Consolas" w:cs="Consolas"/>
          <w:color w:val="0000FF"/>
          <w:sz w:val="19"/>
          <w:szCs w:val="19"/>
        </w:rPr>
        <w:t>null</w:t>
      </w:r>
      <w:r>
        <w:rPr>
          <w:rFonts w:ascii="Consolas" w:hAnsi="Consolas" w:cs="Consolas"/>
          <w:sz w:val="19"/>
          <w:szCs w:val="19"/>
        </w:rPr>
        <w:t>)</w:t>
      </w:r>
    </w:p>
    <w:p w:rsidR="00CF4E56" w:rsidRPr="00CF4E56" w:rsidRDefault="00CF4E56">
      <w:pPr>
        <w:rPr>
          <w:rFonts w:ascii="Consolas" w:eastAsia="Consolas" w:hAnsi="Consolas" w:cs="Consolas"/>
          <w:sz w:val="19"/>
          <w:szCs w:val="19"/>
          <w:lang w:val="en-US"/>
        </w:rPr>
      </w:pPr>
      <w:r w:rsidRPr="00CF4E56">
        <w:rPr>
          <w:rFonts w:ascii="Consolas" w:hAnsi="Consolas" w:cs="Consolas"/>
          <w:sz w:val="19"/>
          <w:szCs w:val="19"/>
          <w:lang w:val="en-US"/>
        </w:rPr>
        <w:t xml:space="preserve">lesContextes = </w:t>
      </w:r>
      <w:r w:rsidRPr="00CF4E56">
        <w:rPr>
          <w:rFonts w:ascii="Consolas" w:hAnsi="Consolas" w:cs="Consolas"/>
          <w:color w:val="0000FF"/>
          <w:sz w:val="19"/>
          <w:szCs w:val="19"/>
          <w:lang w:val="en-US"/>
        </w:rPr>
        <w:t>new</w:t>
      </w:r>
      <w:r w:rsidRPr="00CF4E56">
        <w:rPr>
          <w:rFonts w:ascii="Consolas" w:hAnsi="Consolas" w:cs="Consolas"/>
          <w:color w:val="2B91AF"/>
          <w:sz w:val="19"/>
          <w:szCs w:val="19"/>
          <w:lang w:val="en-US"/>
        </w:rPr>
        <w:t>Dictionary</w:t>
      </w:r>
      <w:r w:rsidRPr="00CF4E56">
        <w:rPr>
          <w:rFonts w:ascii="Consolas" w:hAnsi="Consolas" w:cs="Consolas"/>
          <w:sz w:val="19"/>
          <w:szCs w:val="19"/>
          <w:lang w:val="en-US"/>
        </w:rPr>
        <w:t>&lt;</w:t>
      </w:r>
      <w:r w:rsidRPr="00CF4E56">
        <w:rPr>
          <w:rFonts w:ascii="Consolas" w:hAnsi="Consolas" w:cs="Consolas"/>
          <w:color w:val="0000FF"/>
          <w:sz w:val="19"/>
          <w:szCs w:val="19"/>
          <w:lang w:val="en-US"/>
        </w:rPr>
        <w:t>string</w:t>
      </w:r>
      <w:r w:rsidRPr="00CF4E56">
        <w:rPr>
          <w:rFonts w:ascii="Consolas" w:hAnsi="Consolas" w:cs="Consolas"/>
          <w:sz w:val="19"/>
          <w:szCs w:val="19"/>
          <w:lang w:val="en-US"/>
        </w:rPr>
        <w:t>,</w:t>
      </w:r>
      <w:r w:rsidRPr="00CF4E56">
        <w:rPr>
          <w:rFonts w:ascii="Consolas" w:hAnsi="Consolas" w:cs="Consolas"/>
          <w:color w:val="2B91AF"/>
          <w:sz w:val="19"/>
          <w:szCs w:val="19"/>
          <w:lang w:val="en-US"/>
        </w:rPr>
        <w:t>bdMedecinsEntities</w:t>
      </w:r>
      <w:r w:rsidRPr="00CF4E56">
        <w:rPr>
          <w:rFonts w:ascii="Consolas" w:hAnsi="Consolas" w:cs="Consolas"/>
          <w:sz w:val="19"/>
          <w:szCs w:val="19"/>
          <w:lang w:val="en-US"/>
        </w:rPr>
        <w:t>&gt;();</w:t>
      </w:r>
    </w:p>
    <w:p w:rsidR="00CF4E56" w:rsidRDefault="00F50472">
      <w:r>
        <w:rPr>
          <w:rFonts w:ascii="Consolas" w:hAnsi="Consolas" w:cs="Consolas"/>
          <w:sz w:val="19"/>
          <w:szCs w:val="19"/>
        </w:rPr>
        <w:t>}</w:t>
      </w:r>
    </w:p>
    <w:p w:rsidR="00CF4E56" w:rsidRDefault="00CF4E56"/>
    <w:p w:rsidR="00CF4E56" w:rsidRDefault="00F50472">
      <w:r>
        <w:t>La gestion du pool de contextes n’est pas obligatoire, elle permet ici de s’assurer de la bonne destruction des objets inutiles.</w:t>
      </w:r>
    </w:p>
    <w:p w:rsidR="00CF4E56" w:rsidRDefault="00CF4E56">
      <w:pPr>
        <w:pStyle w:val="Corpsdetexte"/>
      </w:pPr>
    </w:p>
    <w:p w:rsidR="00CF4E56" w:rsidRDefault="00CF4E56"/>
    <w:p w:rsidR="00CF4E56" w:rsidRDefault="00F50472">
      <w:r>
        <w:t>Revenons à notre projet d’application APP_GSB_WEB, nous allons ajouter la gestion des contextes EF (du projet DAO_GSB). Nous avions prévu de gérer un pool de contextes et de supprimer (en fin de session) le contexte du client web.</w:t>
      </w:r>
    </w:p>
    <w:p w:rsidR="00CF4E56" w:rsidRDefault="00CF4E56"/>
    <w:p w:rsidR="00CF4E56" w:rsidRDefault="00F50472">
      <w:r>
        <w:t>C’est l’application APP_GSB_WEB qui aura cette responsabilité. Ajoutons un nouvel élément de type « Classe globale »</w:t>
      </w:r>
    </w:p>
    <w:p w:rsidR="00CF4E56" w:rsidRDefault="00CA4EF6">
      <w:pPr>
        <w:jc w:val="center"/>
      </w:pPr>
      <w:r>
        <w:rPr>
          <w:noProof/>
          <w:lang w:eastAsia="fr-FR"/>
        </w:rPr>
        <w:drawing>
          <wp:inline distT="0" distB="0" distL="0" distR="0">
            <wp:extent cx="3105150" cy="2676525"/>
            <wp:effectExtent l="0" t="0" r="0" b="9525"/>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05150" cy="2676525"/>
                    </a:xfrm>
                    <a:prstGeom prst="rect">
                      <a:avLst/>
                    </a:prstGeom>
                    <a:solidFill>
                      <a:srgbClr val="FFFFFF"/>
                    </a:solidFill>
                    <a:ln>
                      <a:noFill/>
                    </a:ln>
                  </pic:spPr>
                </pic:pic>
              </a:graphicData>
            </a:graphic>
          </wp:inline>
        </w:drawing>
      </w:r>
    </w:p>
    <w:p w:rsidR="00CF4E56" w:rsidRDefault="00CF4E56">
      <w:pPr>
        <w:jc w:val="center"/>
      </w:pPr>
    </w:p>
    <w:p w:rsidR="00CF4E56" w:rsidRDefault="00F50472">
      <w:r>
        <w:t xml:space="preserve">Si nous ouvrons le </w:t>
      </w:r>
      <w:r>
        <w:rPr>
          <w:i/>
        </w:rPr>
        <w:t>code behind</w:t>
      </w:r>
      <w:r>
        <w:t xml:space="preserve">  de la classe Global.asax, nous voyons les signatures des méthodes associées à divers événements de l’application ou d’une session.</w:t>
      </w:r>
    </w:p>
    <w:p w:rsidR="00CF4E56" w:rsidRDefault="00CF4E56"/>
    <w:p w:rsidR="00CF4E56" w:rsidRDefault="00F50472">
      <w:r>
        <w:t xml:space="preserve">C’est dans la méthode associée à la fin d’une session que nous allons gérer la destruction du contexte de données, après avoir ajouté la clause </w:t>
      </w:r>
      <w:r>
        <w:rPr>
          <w:i/>
        </w:rPr>
        <w:t>using DAO_GSB</w:t>
      </w:r>
      <w:r>
        <w:t> :</w:t>
      </w:r>
    </w:p>
    <w:p w:rsidR="00CF4E56" w:rsidRDefault="00CF4E56"/>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protectedvoid</w:t>
      </w:r>
      <w:r>
        <w:rPr>
          <w:rFonts w:ascii="Consolas" w:hAnsi="Consolas" w:cs="Consolas"/>
          <w:sz w:val="19"/>
          <w:szCs w:val="19"/>
          <w:lang w:val="en-US"/>
        </w:rPr>
        <w:t>Session_End(</w:t>
      </w:r>
      <w:r>
        <w:rPr>
          <w:rFonts w:ascii="Consolas" w:hAnsi="Consolas" w:cs="Consolas"/>
          <w:color w:val="0000FF"/>
          <w:sz w:val="19"/>
          <w:szCs w:val="19"/>
          <w:lang w:val="en-US"/>
        </w:rPr>
        <w:t>object</w:t>
      </w:r>
      <w:r>
        <w:rPr>
          <w:rFonts w:ascii="Consolas" w:hAnsi="Consolas" w:cs="Consolas"/>
          <w:sz w:val="19"/>
          <w:szCs w:val="19"/>
          <w:lang w:val="en-US"/>
        </w:rPr>
        <w:t xml:space="preserve"> sender, </w:t>
      </w:r>
      <w:r>
        <w:rPr>
          <w:rFonts w:ascii="Consolas" w:hAnsi="Consolas" w:cs="Consolas"/>
          <w:color w:val="2B91AF"/>
          <w:sz w:val="19"/>
          <w:szCs w:val="19"/>
          <w:lang w:val="en-US"/>
        </w:rPr>
        <w:t>EventArgs</w:t>
      </w:r>
      <w:r>
        <w:rPr>
          <w:rFonts w:ascii="Consolas" w:hAnsi="Consolas" w:cs="Consolas"/>
          <w:sz w:val="19"/>
          <w:szCs w:val="19"/>
          <w:lang w:val="en-US"/>
        </w:rPr>
        <w:t xml:space="preserve"> e)</w:t>
      </w:r>
    </w:p>
    <w:p w:rsidR="00CF4E56" w:rsidRDefault="00F50472">
      <w:pPr>
        <w:rPr>
          <w:rFonts w:ascii="Consolas" w:eastAsia="Consolas" w:hAnsi="Consolas" w:cs="Consolas"/>
          <w:sz w:val="19"/>
          <w:szCs w:val="19"/>
          <w:lang w:val="en-US"/>
        </w:rPr>
      </w:pPr>
      <w:r>
        <w:rPr>
          <w:rFonts w:ascii="Consolas" w:hAnsi="Consolas" w:cs="Consolas"/>
          <w:sz w:val="19"/>
          <w:szCs w:val="19"/>
          <w:lang w:val="en-US"/>
        </w:rPr>
        <w:t>{</w:t>
      </w:r>
    </w:p>
    <w:p w:rsidR="00CF4E56" w:rsidRDefault="00F50472">
      <w:pPr>
        <w:rPr>
          <w:rFonts w:ascii="Consolas" w:eastAsia="Consolas" w:hAnsi="Consolas" w:cs="Consolas"/>
          <w:sz w:val="19"/>
          <w:szCs w:val="19"/>
          <w:lang w:val="en-US"/>
        </w:rPr>
      </w:pPr>
      <w:r>
        <w:rPr>
          <w:rFonts w:ascii="Consolas" w:hAnsi="Consolas" w:cs="Consolas"/>
          <w:color w:val="0000FF"/>
          <w:sz w:val="19"/>
          <w:szCs w:val="19"/>
          <w:lang w:val="en-US"/>
        </w:rPr>
        <w:t>string</w:t>
      </w:r>
      <w:r>
        <w:rPr>
          <w:rFonts w:ascii="Consolas" w:hAnsi="Consolas" w:cs="Consolas"/>
          <w:sz w:val="19"/>
          <w:szCs w:val="19"/>
          <w:lang w:val="en-US"/>
        </w:rPr>
        <w:t xml:space="preserve">idSession = </w:t>
      </w:r>
      <w:r>
        <w:rPr>
          <w:rFonts w:ascii="Consolas" w:hAnsi="Consolas" w:cs="Consolas"/>
          <w:color w:val="2B91AF"/>
          <w:sz w:val="19"/>
          <w:szCs w:val="19"/>
          <w:lang w:val="en-US"/>
        </w:rPr>
        <w:t>HttpContext</w:t>
      </w:r>
      <w:r>
        <w:rPr>
          <w:rFonts w:ascii="Consolas" w:hAnsi="Consolas" w:cs="Consolas"/>
          <w:sz w:val="19"/>
          <w:szCs w:val="19"/>
          <w:lang w:val="en-US"/>
        </w:rPr>
        <w:t>.Current.Session.SessionID;</w:t>
      </w:r>
    </w:p>
    <w:p w:rsidR="00CF4E56" w:rsidRDefault="00F50472">
      <w:pPr>
        <w:rPr>
          <w:rFonts w:ascii="Consolas" w:eastAsia="Consolas" w:hAnsi="Consolas" w:cs="Consolas"/>
          <w:sz w:val="19"/>
          <w:szCs w:val="19"/>
        </w:rPr>
      </w:pPr>
      <w:r>
        <w:rPr>
          <w:rFonts w:ascii="Consolas" w:hAnsi="Consolas" w:cs="Consolas"/>
          <w:color w:val="2B91AF"/>
          <w:sz w:val="19"/>
          <w:szCs w:val="19"/>
        </w:rPr>
        <w:t>Contextes</w:t>
      </w:r>
      <w:r>
        <w:rPr>
          <w:rFonts w:ascii="Consolas" w:hAnsi="Consolas" w:cs="Consolas"/>
          <w:sz w:val="19"/>
          <w:szCs w:val="19"/>
        </w:rPr>
        <w:t>.supprimer(idSession);</w:t>
      </w:r>
    </w:p>
    <w:p w:rsidR="00CF4E56" w:rsidRDefault="00F50472">
      <w:r>
        <w:rPr>
          <w:rFonts w:ascii="Consolas" w:hAnsi="Consolas" w:cs="Consolas"/>
          <w:sz w:val="19"/>
          <w:szCs w:val="19"/>
        </w:rPr>
        <w:t>}</w:t>
      </w:r>
    </w:p>
    <w:p w:rsidR="00CF4E56" w:rsidRDefault="00CF4E56"/>
    <w:p w:rsidR="00CF4E56" w:rsidRDefault="00F50472">
      <w:r>
        <w:t>Nous avons terminé pour le service WCF et sa gestion de plusieurs contextes.</w:t>
      </w:r>
    </w:p>
    <w:p w:rsidR="00CF4E56" w:rsidRDefault="00CF4E56"/>
    <w:p w:rsidR="00CF4E56" w:rsidRDefault="00CF4E56"/>
    <w:p w:rsidR="00CF4E56" w:rsidRDefault="00F50472">
      <w:pPr>
        <w:pStyle w:val="Titre2"/>
        <w:keepNext/>
        <w:numPr>
          <w:ilvl w:val="0"/>
          <w:numId w:val="4"/>
        </w:numPr>
        <w:spacing w:before="200" w:after="0"/>
        <w:jc w:val="center"/>
      </w:pPr>
      <w:bookmarkStart w:id="39" w:name="__RefHeading__23941_433681474"/>
      <w:bookmarkStart w:id="40" w:name="__RefHeading__20076_1443249659"/>
      <w:bookmarkEnd w:id="39"/>
      <w:bookmarkEnd w:id="40"/>
      <w:r>
        <w:t>Déploiement de l’application REST</w:t>
      </w:r>
    </w:p>
    <w:p w:rsidR="00CF4E56" w:rsidRDefault="00CF4E56"/>
    <w:p w:rsidR="00CF4E56" w:rsidRDefault="00F50472">
      <w:r>
        <w:t>Deux points sont à configurer, le serveur IIS et l’installation des fichiers de l’application.</w:t>
      </w:r>
    </w:p>
    <w:p w:rsidR="00CF4E56" w:rsidRDefault="00CF4E56"/>
    <w:p w:rsidR="00CF4E56" w:rsidRDefault="00F50472">
      <w:pPr>
        <w:numPr>
          <w:ilvl w:val="0"/>
          <w:numId w:val="17"/>
        </w:numPr>
      </w:pPr>
      <w:r>
        <w:t>Configuration des fonctionnalités Windows</w:t>
      </w:r>
    </w:p>
    <w:p w:rsidR="00CF4E56" w:rsidRDefault="00F50472">
      <w:r>
        <w:t>MSDN propose une configuration WCF</w:t>
      </w:r>
      <w:r>
        <w:rPr>
          <w:rStyle w:val="Appelnotedebasdep"/>
        </w:rPr>
        <w:footnoteReference w:id="5"/>
      </w:r>
      <w:r>
        <w:t xml:space="preserve"> pour le serveur IIS :</w:t>
      </w:r>
    </w:p>
    <w:p w:rsidR="00CF4E56" w:rsidRDefault="00CF4E56">
      <w:hyperlink r:id="rId67" w:history="1"/>
    </w:p>
    <w:p w:rsidR="00CF4E56" w:rsidRDefault="00F50472">
      <w:r>
        <w:lastRenderedPageBreak/>
        <w:t>Vérifier que vous avez bien :</w:t>
      </w:r>
    </w:p>
    <w:p w:rsidR="00CF4E56" w:rsidRDefault="00CA4EF6">
      <w:r>
        <w:rPr>
          <w:noProof/>
          <w:lang w:eastAsia="fr-FR"/>
        </w:rPr>
        <w:drawing>
          <wp:inline distT="0" distB="0" distL="0" distR="0">
            <wp:extent cx="5467350" cy="246697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67350" cy="2466975"/>
                    </a:xfrm>
                    <a:prstGeom prst="rect">
                      <a:avLst/>
                    </a:prstGeom>
                    <a:solidFill>
                      <a:srgbClr val="FFFFFF"/>
                    </a:solidFill>
                    <a:ln>
                      <a:noFill/>
                    </a:ln>
                  </pic:spPr>
                </pic:pic>
              </a:graphicData>
            </a:graphic>
          </wp:inline>
        </w:drawing>
      </w:r>
    </w:p>
    <w:p w:rsidR="00CF4E56" w:rsidRDefault="00F50472">
      <w:pPr>
        <w:numPr>
          <w:ilvl w:val="0"/>
          <w:numId w:val="17"/>
        </w:numPr>
      </w:pPr>
      <w:r>
        <w:t>Configuration de IIS</w:t>
      </w:r>
    </w:p>
    <w:p w:rsidR="00CF4E56" w:rsidRDefault="00CF4E56"/>
    <w:p w:rsidR="00CF4E56" w:rsidRPr="00CF4E56" w:rsidRDefault="00F50472">
      <w:r>
        <w:t>Il faut installer la prise en charge de WCF dans IIS en exécutant dans une console, en tant qu’administrateur :</w:t>
      </w:r>
    </w:p>
    <w:p w:rsidR="00CF4E56" w:rsidRDefault="00F50472">
      <w:pPr>
        <w:rPr>
          <w:lang w:val="en-US"/>
        </w:rPr>
      </w:pPr>
      <w:r>
        <w:rPr>
          <w:lang w:val="en-US"/>
        </w:rPr>
        <w:t>C:\WINDOWS\Microsoft.NET\Framework\v3.0\Windows Communication Foundation\ServiceModelReg.exe –i</w:t>
      </w:r>
    </w:p>
    <w:p w:rsidR="00CF4E56" w:rsidRDefault="00CF4E56">
      <w:pPr>
        <w:rPr>
          <w:lang w:val="en-US"/>
        </w:rPr>
      </w:pPr>
    </w:p>
    <w:p w:rsidR="00CF4E56" w:rsidRDefault="00F50472">
      <w:pPr>
        <w:numPr>
          <w:ilvl w:val="0"/>
          <w:numId w:val="17"/>
        </w:numPr>
        <w:rPr>
          <w:lang w:val="en-US"/>
        </w:rPr>
      </w:pPr>
      <w:r>
        <w:rPr>
          <w:lang w:val="en-US"/>
        </w:rPr>
        <w:t>Déploiement de l’application</w:t>
      </w:r>
    </w:p>
    <w:p w:rsidR="00CF4E56" w:rsidRDefault="00CF4E56">
      <w:pPr>
        <w:rPr>
          <w:lang w:val="en-US"/>
        </w:rPr>
      </w:pPr>
    </w:p>
    <w:p w:rsidR="00CF4E56" w:rsidRDefault="00F50472">
      <w:r>
        <w:t>Les fichiers à installer sont :</w:t>
      </w:r>
    </w:p>
    <w:p w:rsidR="00CF4E56" w:rsidRDefault="00CF4E56"/>
    <w:p w:rsidR="00CF4E56" w:rsidRDefault="00CA4EF6">
      <w:r>
        <w:rPr>
          <w:noProof/>
          <w:lang w:eastAsia="fr-FR"/>
        </w:rPr>
        <w:drawing>
          <wp:inline distT="0" distB="0" distL="0" distR="0">
            <wp:extent cx="4162425" cy="1095375"/>
            <wp:effectExtent l="0" t="0" r="9525" b="9525"/>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62425" cy="1095375"/>
                    </a:xfrm>
                    <a:prstGeom prst="rect">
                      <a:avLst/>
                    </a:prstGeom>
                    <a:solidFill>
                      <a:srgbClr val="FFFFFF"/>
                    </a:solidFill>
                    <a:ln>
                      <a:noFill/>
                    </a:ln>
                  </pic:spPr>
                </pic:pic>
              </a:graphicData>
            </a:graphic>
          </wp:inline>
        </w:drawing>
      </w:r>
    </w:p>
    <w:p w:rsidR="00CF4E56" w:rsidRDefault="00F50472">
      <w:pPr>
        <w:numPr>
          <w:ilvl w:val="0"/>
          <w:numId w:val="17"/>
        </w:numPr>
      </w:pPr>
      <w:r>
        <w:t>default.aspx (sans son fichier de code behind -default.aspx.cs- qui est compilé).</w:t>
      </w:r>
    </w:p>
    <w:p w:rsidR="00CF4E56" w:rsidRDefault="00F50472">
      <w:pPr>
        <w:numPr>
          <w:ilvl w:val="0"/>
          <w:numId w:val="17"/>
        </w:numPr>
      </w:pPr>
      <w:r>
        <w:t>global.aspx (idem)</w:t>
      </w:r>
    </w:p>
    <w:p w:rsidR="00CF4E56" w:rsidRDefault="00F50472">
      <w:pPr>
        <w:numPr>
          <w:ilvl w:val="0"/>
          <w:numId w:val="17"/>
        </w:numPr>
      </w:pPr>
      <w:r>
        <w:t>WcfDataServiceGSB (idem)</w:t>
      </w:r>
    </w:p>
    <w:p w:rsidR="00CF4E56" w:rsidRDefault="00F50472">
      <w:pPr>
        <w:numPr>
          <w:ilvl w:val="0"/>
          <w:numId w:val="17"/>
        </w:numPr>
      </w:pPr>
      <w:r>
        <w:t>Web.Config</w:t>
      </w:r>
    </w:p>
    <w:p w:rsidR="00CF4E56" w:rsidRDefault="00CF4E56"/>
    <w:p w:rsidR="00CF4E56" w:rsidRDefault="00F50472">
      <w:r>
        <w:t xml:space="preserve">Dans le répertoire bin (obligatoirement </w:t>
      </w:r>
      <w:r>
        <w:rPr>
          <w:i/>
        </w:rPr>
        <w:t>bin</w:t>
      </w:r>
      <w:r>
        <w:t>) se trouvent les deux dll, l’une du projet REST et l’autre de la couche de mapping DAO_GSB.dll.</w:t>
      </w:r>
    </w:p>
    <w:p w:rsidR="00CF4E56" w:rsidRDefault="00CF4E56"/>
    <w:p w:rsidR="00CF4E56" w:rsidRDefault="00F50472">
      <w:r>
        <w:t>Placer ces fichiers et répertoire dans un répertoire (par exemple ServiceWcf) n’importe où sur le disque (donc pas nécessairement dans le répertoire de publication).</w:t>
      </w:r>
    </w:p>
    <w:p w:rsidR="00CF4E56" w:rsidRDefault="00CF4E56"/>
    <w:p w:rsidR="00CF4E56" w:rsidRDefault="00F50472">
      <w:r>
        <w:t>Dans l’outil d’administration de IIS (inetMgr.exe), à partir de la fenêtre de gauche :</w:t>
      </w:r>
    </w:p>
    <w:p w:rsidR="00CF4E56" w:rsidRDefault="00CF4E56"/>
    <w:p w:rsidR="00CF4E56" w:rsidRDefault="00CA4EF6">
      <w:r>
        <w:rPr>
          <w:noProof/>
          <w:lang w:eastAsia="fr-FR"/>
        </w:rPr>
        <w:drawing>
          <wp:inline distT="0" distB="0" distL="0" distR="0">
            <wp:extent cx="2400300" cy="1133475"/>
            <wp:effectExtent l="0" t="0" r="0" b="9525"/>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0300" cy="1133475"/>
                    </a:xfrm>
                    <a:prstGeom prst="rect">
                      <a:avLst/>
                    </a:prstGeom>
                    <a:solidFill>
                      <a:srgbClr val="FFFFFF"/>
                    </a:solidFill>
                    <a:ln>
                      <a:noFill/>
                    </a:ln>
                  </pic:spPr>
                </pic:pic>
              </a:graphicData>
            </a:graphic>
          </wp:inline>
        </w:drawing>
      </w:r>
    </w:p>
    <w:p w:rsidR="00CF4E56" w:rsidRDefault="00CF4E56"/>
    <w:p w:rsidR="00CF4E56" w:rsidRDefault="00F50472">
      <w:r>
        <w:t>Ajouter une application en précisant l’alias et le répertoire physique  :</w:t>
      </w:r>
    </w:p>
    <w:p w:rsidR="00CF4E56" w:rsidRDefault="00CF4E56"/>
    <w:p w:rsidR="00CF4E56" w:rsidRDefault="00CA4EF6">
      <w:pPr>
        <w:jc w:val="center"/>
      </w:pPr>
      <w:r>
        <w:rPr>
          <w:noProof/>
          <w:lang w:eastAsia="fr-FR"/>
        </w:rPr>
        <w:lastRenderedPageBreak/>
        <w:drawing>
          <wp:inline distT="0" distB="0" distL="0" distR="0">
            <wp:extent cx="2790825" cy="1914525"/>
            <wp:effectExtent l="0" t="0" r="9525" b="9525"/>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90825" cy="1914525"/>
                    </a:xfrm>
                    <a:prstGeom prst="rect">
                      <a:avLst/>
                    </a:prstGeom>
                    <a:solidFill>
                      <a:srgbClr val="FFFFFF"/>
                    </a:solidFill>
                    <a:ln>
                      <a:noFill/>
                    </a:ln>
                  </pic:spPr>
                </pic:pic>
              </a:graphicData>
            </a:graphic>
          </wp:inline>
        </w:drawing>
      </w:r>
    </w:p>
    <w:p w:rsidR="00CF4E56" w:rsidRDefault="00CF4E56"/>
    <w:p w:rsidR="00CF4E56" w:rsidRDefault="00CF4E56"/>
    <w:p w:rsidR="00CF4E56" w:rsidRDefault="00F50472">
      <w:r>
        <w:t>Pour tester, sélectionner l’application à gauche (gsb) et demander à parcourir (à droite).</w:t>
      </w:r>
    </w:p>
    <w:p w:rsidR="00CF4E56" w:rsidRDefault="00CF4E56"/>
    <w:p w:rsidR="00CF4E56" w:rsidRDefault="00F50472">
      <w:pPr>
        <w:rPr>
          <w:rFonts w:eastAsia="Arial"/>
          <w:b/>
          <w:bCs/>
          <w:sz w:val="22"/>
          <w:szCs w:val="22"/>
        </w:rPr>
      </w:pPr>
      <w:r>
        <w:t>Erreurs éventuellement rencontrées :</w:t>
      </w:r>
    </w:p>
    <w:p w:rsidR="00CF4E56" w:rsidRDefault="00F50472">
      <w:pPr>
        <w:rPr>
          <w:i/>
        </w:rPr>
      </w:pPr>
      <w:r>
        <w:rPr>
          <w:b/>
          <w:bCs/>
          <w:sz w:val="22"/>
          <w:szCs w:val="22"/>
        </w:rPr>
        <w:t xml:space="preserve">Erreur 1 </w:t>
      </w:r>
    </w:p>
    <w:p w:rsidR="00CF4E56" w:rsidRDefault="00F50472">
      <w:r>
        <w:rPr>
          <w:i/>
        </w:rPr>
        <w:t xml:space="preserve">Impossible de charger le type ‘System.ServiceModel.Activation.HttpModule’ à partir de l'assembly ‘System.ServiceModel, Version 3.0.0.0, Culture=neutral, PublicKeyToken=b77a5c561934e089’ </w:t>
      </w:r>
    </w:p>
    <w:p w:rsidR="00CF4E56" w:rsidRPr="00CF4E56" w:rsidRDefault="00F50472">
      <w:pPr>
        <w:rPr>
          <w:rPrChange w:id="41" w:author="Patrice" w:date="2012-10-06T13:05:00Z">
            <w:rPr>
              <w:lang w:val="en-US"/>
            </w:rPr>
          </w:rPrChange>
        </w:rPr>
      </w:pPr>
      <w:r>
        <w:t xml:space="preserve">Cette erreur se produit si .NET Framework 4 est installé et que la fonctionnalité Activation HTTP .NET Framework 3.5 WCF est activée. Pour résoudre ce problème, exécutez la ligne de commande suivante depuis l'invite de commandes Visual Studio 2010 : </w:t>
      </w:r>
    </w:p>
    <w:p w:rsidR="00CF4E56" w:rsidRDefault="00F50472">
      <w:pPr>
        <w:rPr>
          <w:lang w:val="en-US"/>
        </w:rPr>
      </w:pPr>
      <w:r>
        <w:rPr>
          <w:lang w:val="en-US"/>
        </w:rPr>
        <w:t>Solution :</w:t>
      </w:r>
    </w:p>
    <w:p w:rsidR="00CF4E56" w:rsidRPr="00CF4E56" w:rsidRDefault="00F50472">
      <w:pPr>
        <w:rPr>
          <w:sz w:val="22"/>
          <w:szCs w:val="22"/>
          <w:lang w:val="en-US"/>
          <w:rPrChange w:id="42" w:author="Patrice" w:date="2012-10-06T13:05:00Z">
            <w:rPr>
              <w:sz w:val="22"/>
              <w:szCs w:val="22"/>
            </w:rPr>
          </w:rPrChange>
        </w:rPr>
      </w:pPr>
      <w:r>
        <w:rPr>
          <w:lang w:val="en-US"/>
        </w:rPr>
        <w:t>aspnet_regiis.exe -i -enable</w:t>
      </w:r>
    </w:p>
    <w:p w:rsidR="00CF4E56" w:rsidRDefault="00F50472">
      <w:pPr>
        <w:rPr>
          <w:b/>
        </w:rPr>
      </w:pPr>
      <w:r>
        <w:rPr>
          <w:sz w:val="22"/>
          <w:szCs w:val="22"/>
        </w:rPr>
        <w:t xml:space="preserve">(à exécuter en tant qu’admin) </w:t>
      </w:r>
    </w:p>
    <w:p w:rsidR="00CF4E56" w:rsidRDefault="00F50472">
      <w:r>
        <w:rPr>
          <w:b/>
        </w:rPr>
        <w:t>Erreur 2</w:t>
      </w:r>
    </w:p>
    <w:p w:rsidR="00CF4E56" w:rsidRDefault="00F50472">
      <w:r>
        <w:t xml:space="preserve">Pb de clé « target Framework » non reconnue </w:t>
      </w:r>
    </w:p>
    <w:p w:rsidR="00CF4E56" w:rsidRDefault="00F50472">
      <w:r>
        <w:t xml:space="preserve">Solution : </w:t>
      </w:r>
    </w:p>
    <w:p w:rsidR="00CF4E56" w:rsidRDefault="00F50472">
      <w:pPr>
        <w:rPr>
          <w:b/>
        </w:rPr>
      </w:pPr>
      <w:r>
        <w:t xml:space="preserve">modifier dans IIS </w:t>
      </w:r>
      <w:r>
        <w:rPr>
          <w:i/>
          <w:iCs/>
        </w:rPr>
        <w:t>defaultAppPool</w:t>
      </w:r>
      <w:r>
        <w:t xml:space="preserve">le framework =&gt; 4.0 </w:t>
      </w:r>
    </w:p>
    <w:p w:rsidR="00CF4E56" w:rsidRDefault="00F50472">
      <w:pPr>
        <w:rPr>
          <w:i/>
        </w:rPr>
      </w:pPr>
      <w:r>
        <w:rPr>
          <w:b/>
        </w:rPr>
        <w:t>Erreur 3</w:t>
      </w:r>
    </w:p>
    <w:p w:rsidR="00CF4E56" w:rsidRDefault="00F50472">
      <w:r>
        <w:rPr>
          <w:i/>
        </w:rPr>
        <w:t>HTTP Error 500.19 - Internal Server Error</w:t>
      </w:r>
    </w:p>
    <w:p w:rsidR="00CF4E56" w:rsidRDefault="00CF4E56"/>
    <w:p w:rsidR="00CF4E56" w:rsidRDefault="00F50472">
      <w:r>
        <w:t>Cette erreur peut être due à différentes manipulations dans l’explorateur (modification de nom de répertoire, suppression) mal intégrées par IIS.</w:t>
      </w:r>
    </w:p>
    <w:p w:rsidR="00CF4E56" w:rsidRDefault="00F50472">
      <w:r>
        <w:t>Solution :</w:t>
      </w:r>
    </w:p>
    <w:p w:rsidR="00CF4E56" w:rsidRDefault="00F50472">
      <w:pPr>
        <w:pStyle w:val="TM2"/>
      </w:pPr>
      <w:r>
        <w:t>Supprimer les fichiers et le répertoire de l’application et recommencer l’installation.</w:t>
      </w:r>
    </w:p>
    <w:p w:rsidR="00CF4E56" w:rsidRDefault="00CF4E56"/>
    <w:p w:rsidR="00F50472" w:rsidRDefault="00F50472"/>
    <w:sectPr w:rsidR="00F50472" w:rsidSect="00CF4E56">
      <w:headerReference w:type="even" r:id="rId72"/>
      <w:headerReference w:type="default" r:id="rId73"/>
      <w:footerReference w:type="even" r:id="rId74"/>
      <w:footerReference w:type="default" r:id="rId75"/>
      <w:headerReference w:type="first" r:id="rId76"/>
      <w:footerReference w:type="first" r:id="rId77"/>
      <w:pgSz w:w="11906" w:h="16838"/>
      <w:pgMar w:top="1140" w:right="1418" w:bottom="1134" w:left="1418" w:header="709" w:footer="99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A26" w:rsidRDefault="00590A26">
      <w:r>
        <w:separator/>
      </w:r>
    </w:p>
  </w:endnote>
  <w:endnote w:type="continuationSeparator" w:id="1">
    <w:p w:rsidR="00590A26" w:rsidRDefault="00590A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font301">
    <w:altName w:val="Times New Roman"/>
    <w:charset w:val="00"/>
    <w:family w:val="auto"/>
    <w:pitch w:val="variable"/>
    <w:sig w:usb0="00000000" w:usb1="00000000" w:usb2="00000000" w:usb3="00000000" w:csb0="00000000"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E56" w:rsidRDefault="00CF4E5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E56" w:rsidRDefault="00F50472">
    <w:pPr>
      <w:pStyle w:val="Pieddepage"/>
      <w:pBdr>
        <w:top w:val="single" w:sz="4" w:space="1" w:color="000000"/>
      </w:pBdr>
    </w:pPr>
    <w:r>
      <w:t>http://www.reseaucerta.org</w:t>
    </w:r>
    <w:r>
      <w:tab/>
      <w:t xml:space="preserve">© CERTA - </w:t>
    </w:r>
    <w:r w:rsidR="00CF4E56">
      <w:fldChar w:fldCharType="begin"/>
    </w:r>
    <w:r>
      <w:instrText xml:space="preserve"> DATE \@"MMMM\ yyyy" </w:instrText>
    </w:r>
    <w:r w:rsidR="00CF4E56">
      <w:fldChar w:fldCharType="separate"/>
    </w:r>
    <w:r w:rsidR="00FA1696">
      <w:rPr>
        <w:noProof/>
      </w:rPr>
      <w:t>octobre 2012</w:t>
    </w:r>
    <w:r w:rsidR="00CF4E56">
      <w:fldChar w:fldCharType="end"/>
    </w:r>
    <w:r>
      <w:t xml:space="preserve"> – v1.0</w:t>
    </w:r>
    <w:r>
      <w:tab/>
      <w:t xml:space="preserve">Page </w:t>
    </w:r>
    <w:r w:rsidR="00CF4E56">
      <w:rPr>
        <w:rStyle w:val="Numrodepage"/>
      </w:rPr>
      <w:fldChar w:fldCharType="begin"/>
    </w:r>
    <w:r>
      <w:rPr>
        <w:rStyle w:val="Numrodepage"/>
      </w:rPr>
      <w:instrText xml:space="preserve"> PAGE </w:instrText>
    </w:r>
    <w:r w:rsidR="00CF4E56">
      <w:rPr>
        <w:rStyle w:val="Numrodepage"/>
      </w:rPr>
      <w:fldChar w:fldCharType="separate"/>
    </w:r>
    <w:r w:rsidR="00FA1696">
      <w:rPr>
        <w:rStyle w:val="Numrodepage"/>
        <w:noProof/>
      </w:rPr>
      <w:t>1</w:t>
    </w:r>
    <w:r w:rsidR="00CF4E56">
      <w:rPr>
        <w:rStyle w:val="Numrodepage"/>
      </w:rPr>
      <w:fldChar w:fldCharType="end"/>
    </w:r>
    <w:r>
      <w:rPr>
        <w:rStyle w:val="Numrodepage"/>
      </w:rPr>
      <w:t>/</w:t>
    </w:r>
    <w:r w:rsidR="00CF4E56">
      <w:rPr>
        <w:rStyle w:val="Numrodepage"/>
      </w:rPr>
      <w:fldChar w:fldCharType="begin"/>
    </w:r>
    <w:r>
      <w:rPr>
        <w:rStyle w:val="Numrodepage"/>
      </w:rPr>
      <w:instrText xml:space="preserve"> NUMPAGES \*Arabic </w:instrText>
    </w:r>
    <w:r w:rsidR="00CF4E56">
      <w:rPr>
        <w:rStyle w:val="Numrodepage"/>
      </w:rPr>
      <w:fldChar w:fldCharType="separate"/>
    </w:r>
    <w:r w:rsidR="00FA1696">
      <w:rPr>
        <w:rStyle w:val="Numrodepage"/>
        <w:noProof/>
      </w:rPr>
      <w:t>29</w:t>
    </w:r>
    <w:r w:rsidR="00CF4E56">
      <w:rPr>
        <w:rStyle w:val="Numrodepage"/>
      </w:rPr>
      <w:fldChar w:fldCharType="end"/>
    </w:r>
  </w:p>
  <w:p w:rsidR="00CF4E56" w:rsidRDefault="00CF4E56">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E56" w:rsidRDefault="00CF4E5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E56" w:rsidRDefault="00CF4E5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E56" w:rsidRDefault="00F50472">
    <w:pPr>
      <w:pStyle w:val="Pieddepage"/>
      <w:pBdr>
        <w:top w:val="single" w:sz="4" w:space="1" w:color="000000"/>
      </w:pBdr>
    </w:pPr>
    <w:r>
      <w:t>http://www.reseaucerta.org</w:t>
    </w:r>
    <w:r>
      <w:tab/>
      <w:t xml:space="preserve">© CERTA - </w:t>
    </w:r>
    <w:r w:rsidR="00CF4E56">
      <w:fldChar w:fldCharType="begin"/>
    </w:r>
    <w:r>
      <w:instrText xml:space="preserve"> DATE \@"MMMM\ yyyy" </w:instrText>
    </w:r>
    <w:r w:rsidR="00CF4E56">
      <w:fldChar w:fldCharType="separate"/>
    </w:r>
    <w:r w:rsidR="00FA1696">
      <w:rPr>
        <w:noProof/>
      </w:rPr>
      <w:t>octobre 2012</w:t>
    </w:r>
    <w:r w:rsidR="00CF4E56">
      <w:fldChar w:fldCharType="end"/>
    </w:r>
    <w:r>
      <w:t xml:space="preserve"> – v1.0</w:t>
    </w:r>
    <w:r>
      <w:tab/>
      <w:t xml:space="preserve">Page </w:t>
    </w:r>
    <w:r w:rsidR="00CF4E56">
      <w:rPr>
        <w:rStyle w:val="Numrodepage"/>
      </w:rPr>
      <w:fldChar w:fldCharType="begin"/>
    </w:r>
    <w:r>
      <w:rPr>
        <w:rStyle w:val="Numrodepage"/>
      </w:rPr>
      <w:instrText xml:space="preserve"> PAGE </w:instrText>
    </w:r>
    <w:r w:rsidR="00CF4E56">
      <w:rPr>
        <w:rStyle w:val="Numrodepage"/>
      </w:rPr>
      <w:fldChar w:fldCharType="separate"/>
    </w:r>
    <w:r w:rsidR="00FA1696">
      <w:rPr>
        <w:rStyle w:val="Numrodepage"/>
        <w:noProof/>
      </w:rPr>
      <w:t>29</w:t>
    </w:r>
    <w:r w:rsidR="00CF4E56">
      <w:rPr>
        <w:rStyle w:val="Numrodepage"/>
      </w:rPr>
      <w:fldChar w:fldCharType="end"/>
    </w:r>
    <w:r>
      <w:rPr>
        <w:rStyle w:val="Numrodepage"/>
      </w:rPr>
      <w:t>/</w:t>
    </w:r>
    <w:r w:rsidR="00CF4E56">
      <w:rPr>
        <w:rStyle w:val="Numrodepage"/>
      </w:rPr>
      <w:fldChar w:fldCharType="begin"/>
    </w:r>
    <w:r>
      <w:rPr>
        <w:rStyle w:val="Numrodepage"/>
      </w:rPr>
      <w:instrText xml:space="preserve"> NUMPAGES \*Arabic </w:instrText>
    </w:r>
    <w:r w:rsidR="00CF4E56">
      <w:rPr>
        <w:rStyle w:val="Numrodepage"/>
      </w:rPr>
      <w:fldChar w:fldCharType="separate"/>
    </w:r>
    <w:r w:rsidR="00FA1696">
      <w:rPr>
        <w:rStyle w:val="Numrodepage"/>
        <w:noProof/>
      </w:rPr>
      <w:t>29</w:t>
    </w:r>
    <w:r w:rsidR="00CF4E56">
      <w:rPr>
        <w:rStyle w:val="Numrodepage"/>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E56" w:rsidRDefault="00CF4E5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A26" w:rsidRDefault="00590A26">
      <w:r>
        <w:separator/>
      </w:r>
    </w:p>
  </w:footnote>
  <w:footnote w:type="continuationSeparator" w:id="1">
    <w:p w:rsidR="00590A26" w:rsidRDefault="00590A26">
      <w:r>
        <w:continuationSeparator/>
      </w:r>
    </w:p>
  </w:footnote>
  <w:footnote w:id="2">
    <w:p w:rsidR="00CF4E56" w:rsidRDefault="00F50472">
      <w:r>
        <w:rPr>
          <w:rStyle w:val="Caractresdenotedebasdepage"/>
        </w:rPr>
        <w:footnoteRef/>
      </w:r>
      <w:hyperlink r:id="rId1" w:history="1">
        <w:r>
          <w:rPr>
            <w:rStyle w:val="Lienhypertexte"/>
          </w:rPr>
          <w:tab/>
          <w:t>http://www.reseaucerta.org/cotelabo/cotelabo.php?num=516</w:t>
        </w:r>
      </w:hyperlink>
    </w:p>
  </w:footnote>
  <w:footnote w:id="3">
    <w:p w:rsidR="00CF4E56" w:rsidRDefault="00F50472">
      <w:r>
        <w:rPr>
          <w:rStyle w:val="Caractresdenotedebasdepage"/>
        </w:rPr>
        <w:footnoteRef/>
      </w:r>
      <w:hyperlink r:id="rId2" w:history="1">
        <w:r>
          <w:rPr>
            <w:rStyle w:val="Lienhypertexte"/>
          </w:rPr>
          <w:tab/>
          <w:t>http://www.reseaucerta.org/cotecours/cotecours.php?num=508</w:t>
        </w:r>
      </w:hyperlink>
    </w:p>
  </w:footnote>
  <w:footnote w:id="4">
    <w:p w:rsidR="00CF4E56" w:rsidRDefault="00F50472">
      <w:r>
        <w:rPr>
          <w:rStyle w:val="Caractresdenotedebasdepage"/>
        </w:rPr>
        <w:footnoteRef/>
      </w:r>
      <w:hyperlink r:id="rId3" w:history="1">
        <w:r>
          <w:rPr>
            <w:rStyle w:val="Lienhypertexte"/>
          </w:rPr>
          <w:tab/>
          <w:t>http://www.reseaucerta.org/exonets/exonet.php?num=515</w:t>
        </w:r>
      </w:hyperlink>
    </w:p>
  </w:footnote>
  <w:footnote w:id="5">
    <w:p w:rsidR="00CF4E56" w:rsidRDefault="00F50472">
      <w:r>
        <w:rPr>
          <w:rStyle w:val="Caractresdenotedebasdepage"/>
        </w:rPr>
        <w:footnoteRef/>
      </w:r>
      <w:hyperlink r:id="rId4" w:history="1">
        <w:r>
          <w:rPr>
            <w:rStyle w:val="Lienhypertexte"/>
          </w:rPr>
          <w:tab/>
          <w:t>http://msdn.microsoft.com/fr-fr/library/bb675150.aspx</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E56" w:rsidRDefault="00CF4E56">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E56" w:rsidRDefault="00CF4E5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E56" w:rsidRDefault="00CF4E5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E56" w:rsidRDefault="00CF4E56">
    <w:pPr>
      <w:pStyle w:val="En-tt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E56" w:rsidRDefault="00CF4E5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11"/>
    <w:lvl w:ilvl="0">
      <w:start w:val="1"/>
      <w:numFmt w:val="decimal"/>
      <w:lvlText w:val="%1."/>
      <w:lvlJc w:val="left"/>
      <w:pPr>
        <w:tabs>
          <w:tab w:val="num" w:pos="0"/>
        </w:tabs>
        <w:ind w:left="720" w:hanging="360"/>
      </w:pPr>
    </w:lvl>
    <w:lvl w:ilvl="1">
      <w:start w:val="1"/>
      <w:numFmt w:val="decimal"/>
      <w:lvlText w:val="%1.%2"/>
      <w:lvlJc w:val="left"/>
      <w:pPr>
        <w:tabs>
          <w:tab w:val="num" w:pos="0"/>
        </w:tabs>
        <w:ind w:left="1065" w:hanging="360"/>
      </w:pPr>
    </w:lvl>
    <w:lvl w:ilvl="2">
      <w:start w:val="1"/>
      <w:numFmt w:val="decimal"/>
      <w:lvlText w:val="%1.%2.%3"/>
      <w:lvlJc w:val="left"/>
      <w:pPr>
        <w:tabs>
          <w:tab w:val="num" w:pos="0"/>
        </w:tabs>
        <w:ind w:left="1770" w:hanging="720"/>
      </w:pPr>
    </w:lvl>
    <w:lvl w:ilvl="3">
      <w:start w:val="1"/>
      <w:numFmt w:val="decimal"/>
      <w:lvlText w:val="%1.%2.%3.%4"/>
      <w:lvlJc w:val="left"/>
      <w:pPr>
        <w:tabs>
          <w:tab w:val="num" w:pos="0"/>
        </w:tabs>
        <w:ind w:left="2115" w:hanging="72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165" w:hanging="1080"/>
      </w:pPr>
    </w:lvl>
    <w:lvl w:ilvl="6">
      <w:start w:val="1"/>
      <w:numFmt w:val="decimal"/>
      <w:lvlText w:val="%1.%2.%3.%4.%5.%6.%7"/>
      <w:lvlJc w:val="left"/>
      <w:pPr>
        <w:tabs>
          <w:tab w:val="num" w:pos="0"/>
        </w:tabs>
        <w:ind w:left="3870" w:hanging="1440"/>
      </w:pPr>
    </w:lvl>
    <w:lvl w:ilvl="7">
      <w:start w:val="1"/>
      <w:numFmt w:val="decimal"/>
      <w:lvlText w:val="%1.%2.%3.%4.%5.%6.%7.%8"/>
      <w:lvlJc w:val="left"/>
      <w:pPr>
        <w:tabs>
          <w:tab w:val="num" w:pos="0"/>
        </w:tabs>
        <w:ind w:left="4215" w:hanging="1440"/>
      </w:pPr>
    </w:lvl>
    <w:lvl w:ilvl="8">
      <w:start w:val="1"/>
      <w:numFmt w:val="decimal"/>
      <w:lvlText w:val="%1.%2.%3.%4.%5.%6.%7.%8.%9"/>
      <w:lvlJc w:val="left"/>
      <w:pPr>
        <w:tabs>
          <w:tab w:val="num" w:pos="0"/>
        </w:tabs>
        <w:ind w:left="4920" w:hanging="1800"/>
      </w:pPr>
    </w:lvl>
  </w:abstractNum>
  <w:abstractNum w:abstractNumId="4">
    <w:nsid w:val="00000005"/>
    <w:multiLevelType w:val="singleLevel"/>
    <w:tmpl w:val="00000005"/>
    <w:name w:val="WW8Num14"/>
    <w:lvl w:ilvl="0">
      <w:start w:val="1"/>
      <w:numFmt w:val="bullet"/>
      <w:lvlText w:val=""/>
      <w:lvlJc w:val="left"/>
      <w:pPr>
        <w:tabs>
          <w:tab w:val="num" w:pos="0"/>
        </w:tabs>
        <w:ind w:left="1701" w:hanging="283"/>
      </w:pPr>
      <w:rPr>
        <w:rFonts w:ascii="Wingdings" w:hAnsi="Wingdings" w:cs="Times New Roman"/>
      </w:rPr>
    </w:lvl>
  </w:abstractNum>
  <w:abstractNum w:abstractNumId="5">
    <w:nsid w:val="00000006"/>
    <w:multiLevelType w:val="multilevel"/>
    <w:tmpl w:val="00000006"/>
    <w:name w:val="WW8Num15"/>
    <w:lvl w:ilvl="0">
      <w:start w:val="1"/>
      <w:numFmt w:val="bullet"/>
      <w:lvlText w:val=""/>
      <w:lvlJc w:val="left"/>
      <w:pPr>
        <w:tabs>
          <w:tab w:val="num" w:pos="432"/>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nsid w:val="00000007"/>
    <w:multiLevelType w:val="singleLevel"/>
    <w:tmpl w:val="00000007"/>
    <w:name w:val="WW8Num16"/>
    <w:lvl w:ilvl="0">
      <w:start w:val="1"/>
      <w:numFmt w:val="bullet"/>
      <w:lvlText w:val=""/>
      <w:lvlJc w:val="left"/>
      <w:pPr>
        <w:tabs>
          <w:tab w:val="num" w:pos="0"/>
        </w:tabs>
        <w:ind w:left="720" w:hanging="360"/>
      </w:pPr>
      <w:rPr>
        <w:rFonts w:ascii="Symbol" w:hAnsi="Symbol" w:cs="Symbol"/>
      </w:rPr>
    </w:lvl>
  </w:abstractNum>
  <w:abstractNum w:abstractNumId="7">
    <w:nsid w:val="00000008"/>
    <w:multiLevelType w:val="singleLevel"/>
    <w:tmpl w:val="00000008"/>
    <w:name w:val="WW8Num17"/>
    <w:lvl w:ilvl="0">
      <w:start w:val="1"/>
      <w:numFmt w:val="bullet"/>
      <w:lvlText w:val=""/>
      <w:lvlJc w:val="left"/>
      <w:pPr>
        <w:tabs>
          <w:tab w:val="num" w:pos="0"/>
        </w:tabs>
        <w:ind w:left="720" w:hanging="360"/>
      </w:pPr>
      <w:rPr>
        <w:rFonts w:ascii="Symbol" w:hAnsi="Symbol" w:cs="Symbol"/>
      </w:rPr>
    </w:lvl>
  </w:abstractNum>
  <w:abstractNum w:abstractNumId="8">
    <w:nsid w:val="00000009"/>
    <w:multiLevelType w:val="singleLevel"/>
    <w:tmpl w:val="00000009"/>
    <w:name w:val="WW8Num18"/>
    <w:lvl w:ilvl="0">
      <w:start w:val="1"/>
      <w:numFmt w:val="bullet"/>
      <w:lvlText w:val=""/>
      <w:lvlJc w:val="left"/>
      <w:pPr>
        <w:tabs>
          <w:tab w:val="num" w:pos="1428"/>
        </w:tabs>
        <w:ind w:left="1428" w:hanging="360"/>
      </w:pPr>
      <w:rPr>
        <w:rFonts w:ascii="Wingdings" w:hAnsi="Wingdings" w:cs="Wingdings"/>
      </w:rPr>
    </w:lvl>
  </w:abstractNum>
  <w:abstractNum w:abstractNumId="9">
    <w:nsid w:val="0000000A"/>
    <w:multiLevelType w:val="singleLevel"/>
    <w:tmpl w:val="0000000A"/>
    <w:name w:val="WW8Num19"/>
    <w:lvl w:ilvl="0">
      <w:start w:val="1"/>
      <w:numFmt w:val="decimal"/>
      <w:lvlText w:val="%1."/>
      <w:lvlJc w:val="left"/>
      <w:pPr>
        <w:tabs>
          <w:tab w:val="num" w:pos="360"/>
        </w:tabs>
        <w:ind w:left="360" w:hanging="360"/>
      </w:pPr>
      <w:rPr>
        <w:rFonts w:cs="Times New Roman"/>
      </w:rPr>
    </w:lvl>
  </w:abstractNum>
  <w:abstractNum w:abstractNumId="10">
    <w:nsid w:val="0000000B"/>
    <w:multiLevelType w:val="multilevel"/>
    <w:tmpl w:val="0000000B"/>
    <w:name w:val="WW8Num20"/>
    <w:lvl w:ilvl="0">
      <w:start w:val="1"/>
      <w:numFmt w:val="bullet"/>
      <w:lvlText w:val=""/>
      <w:lvlJc w:val="left"/>
      <w:pPr>
        <w:tabs>
          <w:tab w:val="num" w:pos="432"/>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000000C"/>
    <w:multiLevelType w:val="singleLevel"/>
    <w:tmpl w:val="0000000C"/>
    <w:name w:val="WW8Num21"/>
    <w:lvl w:ilvl="0">
      <w:start w:val="1"/>
      <w:numFmt w:val="bullet"/>
      <w:lvlText w:val=""/>
      <w:lvlJc w:val="left"/>
      <w:pPr>
        <w:tabs>
          <w:tab w:val="num" w:pos="0"/>
        </w:tabs>
        <w:ind w:left="720" w:hanging="360"/>
      </w:pPr>
      <w:rPr>
        <w:rFonts w:ascii="Symbol" w:hAnsi="Symbol" w:cs="Symbol"/>
      </w:rPr>
    </w:lvl>
  </w:abstractNum>
  <w:abstractNum w:abstractNumId="12">
    <w:nsid w:val="0000000D"/>
    <w:multiLevelType w:val="singleLevel"/>
    <w:tmpl w:val="0000000D"/>
    <w:name w:val="WW8Num22"/>
    <w:lvl w:ilvl="0">
      <w:start w:val="1"/>
      <w:numFmt w:val="bullet"/>
      <w:lvlText w:val=""/>
      <w:lvlJc w:val="left"/>
      <w:pPr>
        <w:tabs>
          <w:tab w:val="num" w:pos="0"/>
        </w:tabs>
        <w:ind w:left="720" w:hanging="360"/>
      </w:pPr>
      <w:rPr>
        <w:rFonts w:ascii="Symbol" w:hAnsi="Symbol" w:cs="Symbol"/>
      </w:rPr>
    </w:lvl>
  </w:abstractNum>
  <w:abstractNum w:abstractNumId="13">
    <w:nsid w:val="0000000E"/>
    <w:multiLevelType w:val="multilevel"/>
    <w:tmpl w:val="0000000E"/>
    <w:name w:val="WW8Num23"/>
    <w:lvl w:ilvl="0">
      <w:start w:val="1"/>
      <w:numFmt w:val="bullet"/>
      <w:lvlText w:val=""/>
      <w:lvlJc w:val="left"/>
      <w:pPr>
        <w:tabs>
          <w:tab w:val="num" w:pos="432"/>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4">
    <w:nsid w:val="0000000F"/>
    <w:multiLevelType w:val="multilevel"/>
    <w:tmpl w:val="0000000F"/>
    <w:name w:val="WW8Num24"/>
    <w:lvl w:ilvl="0">
      <w:start w:val="1"/>
      <w:numFmt w:val="bullet"/>
      <w:lvlText w:val=""/>
      <w:lvlJc w:val="left"/>
      <w:pPr>
        <w:tabs>
          <w:tab w:val="num" w:pos="432"/>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5">
    <w:nsid w:val="00000010"/>
    <w:multiLevelType w:val="multilevel"/>
    <w:tmpl w:val="00000010"/>
    <w:name w:val="WW8Num25"/>
    <w:lvl w:ilvl="0">
      <w:start w:val="1"/>
      <w:numFmt w:val="bullet"/>
      <w:lvlText w:val=""/>
      <w:lvlJc w:val="left"/>
      <w:pPr>
        <w:tabs>
          <w:tab w:val="num" w:pos="432"/>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6">
    <w:nsid w:val="00000011"/>
    <w:multiLevelType w:val="multilevel"/>
    <w:tmpl w:val="00000011"/>
    <w:name w:val="WW8Num26"/>
    <w:lvl w:ilvl="0">
      <w:start w:val="1"/>
      <w:numFmt w:val="bullet"/>
      <w:lvlText w:val=""/>
      <w:lvlJc w:val="left"/>
      <w:pPr>
        <w:tabs>
          <w:tab w:val="num" w:pos="432"/>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7">
    <w:nsid w:val="00000012"/>
    <w:multiLevelType w:val="singleLevel"/>
    <w:tmpl w:val="00000012"/>
    <w:name w:val="WW8Num27"/>
    <w:lvl w:ilvl="0">
      <w:start w:val="1"/>
      <w:numFmt w:val="bullet"/>
      <w:lvlText w:val=""/>
      <w:lvlJc w:val="left"/>
      <w:pPr>
        <w:tabs>
          <w:tab w:val="num" w:pos="360"/>
        </w:tabs>
        <w:ind w:left="360" w:hanging="360"/>
      </w:pPr>
      <w:rPr>
        <w:rFonts w:ascii="Wingdings" w:hAnsi="Wingdings" w:cs="Wingdings"/>
      </w:rPr>
    </w:lvl>
  </w:abstractNum>
  <w:abstractNum w:abstractNumId="18">
    <w:nsid w:val="00000013"/>
    <w:multiLevelType w:val="singleLevel"/>
    <w:tmpl w:val="00000013"/>
    <w:name w:val="WW8Num28"/>
    <w:lvl w:ilvl="0">
      <w:start w:val="1"/>
      <w:numFmt w:val="bullet"/>
      <w:lvlText w:val=""/>
      <w:lvlJc w:val="left"/>
      <w:pPr>
        <w:tabs>
          <w:tab w:val="num" w:pos="0"/>
        </w:tabs>
        <w:ind w:left="720" w:hanging="360"/>
      </w:pPr>
      <w:rPr>
        <w:rFonts w:ascii="Symbol" w:hAnsi="Symbol" w:cs="Symbol"/>
      </w:rPr>
    </w:lvl>
  </w:abstractNum>
  <w:abstractNum w:abstractNumId="19">
    <w:nsid w:val="00000014"/>
    <w:multiLevelType w:val="multilevel"/>
    <w:tmpl w:val="00000014"/>
    <w:name w:val="WW8Num29"/>
    <w:lvl w:ilvl="0">
      <w:start w:val="1"/>
      <w:numFmt w:val="bullet"/>
      <w:lvlText w:val=""/>
      <w:lvlJc w:val="left"/>
      <w:pPr>
        <w:tabs>
          <w:tab w:val="num" w:pos="432"/>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0">
    <w:nsid w:val="00000015"/>
    <w:multiLevelType w:val="multilevel"/>
    <w:tmpl w:val="00000015"/>
    <w:name w:val="WW8Num30"/>
    <w:lvl w:ilvl="0">
      <w:start w:val="1"/>
      <w:numFmt w:val="bullet"/>
      <w:lvlText w:val=""/>
      <w:lvlJc w:val="left"/>
      <w:pPr>
        <w:tabs>
          <w:tab w:val="num" w:pos="432"/>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1">
    <w:nsid w:val="00000016"/>
    <w:multiLevelType w:val="singleLevel"/>
    <w:tmpl w:val="00000016"/>
    <w:name w:val="WW8Num31"/>
    <w:lvl w:ilvl="0">
      <w:start w:val="1"/>
      <w:numFmt w:val="bullet"/>
      <w:lvlText w:val=""/>
      <w:lvlJc w:val="left"/>
      <w:pPr>
        <w:tabs>
          <w:tab w:val="num" w:pos="0"/>
        </w:tabs>
        <w:ind w:left="720" w:hanging="360"/>
      </w:pPr>
      <w:rPr>
        <w:rFonts w:ascii="Symbol" w:hAnsi="Symbol" w:cs="Symbol"/>
      </w:rPr>
    </w:lvl>
  </w:abstractNum>
  <w:abstractNum w:abstractNumId="22">
    <w:nsid w:val="00000017"/>
    <w:multiLevelType w:val="multilevel"/>
    <w:tmpl w:val="000000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9F5E2E"/>
    <w:rsid w:val="00130A23"/>
    <w:rsid w:val="00590A26"/>
    <w:rsid w:val="009F5E2E"/>
    <w:rsid w:val="00CA4EF6"/>
    <w:rsid w:val="00CF4E56"/>
    <w:rsid w:val="00E618AB"/>
    <w:rsid w:val="00F50472"/>
    <w:rsid w:val="00FA1696"/>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F4E56"/>
    <w:pPr>
      <w:suppressAutoHyphens/>
    </w:pPr>
    <w:rPr>
      <w:rFonts w:ascii="Arial" w:hAnsi="Arial" w:cs="Arial"/>
      <w:color w:val="000080"/>
      <w:lang w:eastAsia="zh-CN"/>
    </w:rPr>
  </w:style>
  <w:style w:type="paragraph" w:styleId="Titre1">
    <w:name w:val="heading 1"/>
    <w:basedOn w:val="Normal"/>
    <w:next w:val="Normal"/>
    <w:qFormat/>
    <w:rsid w:val="00CF4E56"/>
    <w:pPr>
      <w:tabs>
        <w:tab w:val="num" w:pos="432"/>
      </w:tabs>
      <w:spacing w:before="280" w:after="280"/>
      <w:ind w:left="432" w:hanging="432"/>
      <w:outlineLvl w:val="0"/>
    </w:pPr>
    <w:rPr>
      <w:b/>
      <w:bCs/>
      <w:color w:val="7D9BFF"/>
      <w:sz w:val="28"/>
      <w:szCs w:val="28"/>
    </w:rPr>
  </w:style>
  <w:style w:type="paragraph" w:styleId="Titre2">
    <w:name w:val="heading 2"/>
    <w:basedOn w:val="Normal"/>
    <w:next w:val="Normal"/>
    <w:qFormat/>
    <w:rsid w:val="00CF4E56"/>
    <w:pPr>
      <w:tabs>
        <w:tab w:val="num" w:pos="576"/>
      </w:tabs>
      <w:spacing w:before="280" w:after="280"/>
      <w:ind w:left="576" w:hanging="576"/>
      <w:outlineLvl w:val="1"/>
    </w:pPr>
    <w:rPr>
      <w:b/>
      <w:bCs/>
      <w:color w:val="B02200"/>
      <w:sz w:val="26"/>
      <w:szCs w:val="36"/>
    </w:rPr>
  </w:style>
  <w:style w:type="paragraph" w:styleId="Titre3">
    <w:name w:val="heading 3"/>
    <w:basedOn w:val="Normal"/>
    <w:next w:val="Normal"/>
    <w:qFormat/>
    <w:rsid w:val="00CF4E56"/>
    <w:pPr>
      <w:tabs>
        <w:tab w:val="num" w:pos="720"/>
      </w:tabs>
      <w:ind w:left="720" w:hanging="720"/>
      <w:outlineLvl w:val="2"/>
    </w:pPr>
    <w:rPr>
      <w:b/>
      <w:bCs/>
    </w:rPr>
  </w:style>
  <w:style w:type="paragraph" w:styleId="Titre4">
    <w:name w:val="heading 4"/>
    <w:basedOn w:val="Normal"/>
    <w:next w:val="Normal"/>
    <w:qFormat/>
    <w:rsid w:val="00CF4E56"/>
    <w:pPr>
      <w:tabs>
        <w:tab w:val="num" w:pos="864"/>
      </w:tabs>
      <w:ind w:left="864" w:hanging="864"/>
      <w:outlineLvl w:val="3"/>
    </w:pPr>
    <w:rPr>
      <w:i/>
      <w:iCs/>
    </w:rPr>
  </w:style>
  <w:style w:type="paragraph" w:styleId="Titre5">
    <w:name w:val="heading 5"/>
    <w:basedOn w:val="Titre4"/>
    <w:next w:val="Normal"/>
    <w:qFormat/>
    <w:rsid w:val="00CF4E56"/>
    <w:pPr>
      <w:numPr>
        <w:ilvl w:val="4"/>
      </w:numPr>
      <w:tabs>
        <w:tab w:val="num" w:pos="864"/>
      </w:tabs>
      <w:ind w:left="864" w:hanging="864"/>
      <w:outlineLvl w:val="4"/>
    </w:pPr>
    <w:rPr>
      <w:i w:val="0"/>
    </w:rPr>
  </w:style>
  <w:style w:type="paragraph" w:styleId="Titre6">
    <w:name w:val="heading 6"/>
    <w:basedOn w:val="Normal"/>
    <w:next w:val="Corpsdetexte"/>
    <w:qFormat/>
    <w:rsid w:val="00CF4E56"/>
    <w:pPr>
      <w:keepNext/>
      <w:tabs>
        <w:tab w:val="left" w:pos="0"/>
        <w:tab w:val="num" w:pos="1152"/>
      </w:tabs>
      <w:ind w:left="1152" w:hanging="1152"/>
      <w:jc w:val="center"/>
      <w:outlineLvl w:val="5"/>
    </w:pPr>
    <w:rPr>
      <w:rFonts w:ascii="Times New Roman" w:hAnsi="Times New Roman" w:cs="Times New Roman"/>
      <w:b/>
      <w:bCs/>
      <w:color w:val="auto"/>
      <w:kern w:val="1"/>
      <w:sz w:val="22"/>
      <w:szCs w:val="24"/>
    </w:rPr>
  </w:style>
  <w:style w:type="paragraph" w:styleId="Titre7">
    <w:name w:val="heading 7"/>
    <w:basedOn w:val="Normal"/>
    <w:next w:val="Corpsdetexte"/>
    <w:qFormat/>
    <w:rsid w:val="00CF4E56"/>
    <w:pPr>
      <w:tabs>
        <w:tab w:val="left" w:pos="0"/>
        <w:tab w:val="num" w:pos="1296"/>
      </w:tabs>
      <w:spacing w:before="240"/>
      <w:ind w:left="1296" w:hanging="1296"/>
      <w:jc w:val="both"/>
      <w:outlineLvl w:val="6"/>
    </w:pPr>
    <w:rPr>
      <w:rFonts w:ascii="Times New Roman" w:hAnsi="Times New Roman" w:cs="Times New Roman"/>
      <w:b/>
      <w:color w:val="auto"/>
      <w:kern w:val="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rsid w:val="00CF4E56"/>
    <w:rPr>
      <w:rFonts w:ascii="Symbol" w:hAnsi="Symbol" w:cs="Symbol"/>
    </w:rPr>
  </w:style>
  <w:style w:type="character" w:customStyle="1" w:styleId="WW8Num4z0">
    <w:name w:val="WW8Num4z0"/>
    <w:rsid w:val="00CF4E56"/>
    <w:rPr>
      <w:rFonts w:ascii="Symbol" w:hAnsi="Symbol" w:cs="Symbol"/>
    </w:rPr>
  </w:style>
  <w:style w:type="character" w:customStyle="1" w:styleId="WW8Num4z1">
    <w:name w:val="WW8Num4z1"/>
    <w:rsid w:val="00CF4E56"/>
    <w:rPr>
      <w:rFonts w:ascii="Courier New" w:hAnsi="Courier New" w:cs="Courier New"/>
    </w:rPr>
  </w:style>
  <w:style w:type="character" w:customStyle="1" w:styleId="WW8Num4z2">
    <w:name w:val="WW8Num4z2"/>
    <w:rsid w:val="00CF4E56"/>
    <w:rPr>
      <w:rFonts w:ascii="Wingdings" w:hAnsi="Wingdings" w:cs="Wingdings"/>
    </w:rPr>
  </w:style>
  <w:style w:type="character" w:customStyle="1" w:styleId="WW8Num5z0">
    <w:name w:val="WW8Num5z0"/>
    <w:rsid w:val="00CF4E56"/>
    <w:rPr>
      <w:rFonts w:ascii="Symbol" w:hAnsi="Symbol" w:cs="Symbol"/>
    </w:rPr>
  </w:style>
  <w:style w:type="character" w:customStyle="1" w:styleId="WW8Num5z1">
    <w:name w:val="WW8Num5z1"/>
    <w:rsid w:val="00CF4E56"/>
    <w:rPr>
      <w:rFonts w:ascii="Courier New" w:hAnsi="Courier New" w:cs="Courier New"/>
    </w:rPr>
  </w:style>
  <w:style w:type="character" w:customStyle="1" w:styleId="WW8Num5z2">
    <w:name w:val="WW8Num5z2"/>
    <w:rsid w:val="00CF4E56"/>
    <w:rPr>
      <w:rFonts w:ascii="Wingdings" w:hAnsi="Wingdings" w:cs="Wingdings"/>
    </w:rPr>
  </w:style>
  <w:style w:type="character" w:customStyle="1" w:styleId="WW8Num6z0">
    <w:name w:val="WW8Num6z0"/>
    <w:rsid w:val="00CF4E56"/>
    <w:rPr>
      <w:rFonts w:ascii="Symbol" w:hAnsi="Symbol" w:cs="Symbol"/>
    </w:rPr>
  </w:style>
  <w:style w:type="character" w:customStyle="1" w:styleId="WW8Num6z1">
    <w:name w:val="WW8Num6z1"/>
    <w:rsid w:val="00CF4E56"/>
    <w:rPr>
      <w:rFonts w:ascii="Courier New" w:hAnsi="Courier New" w:cs="Courier New"/>
    </w:rPr>
  </w:style>
  <w:style w:type="character" w:customStyle="1" w:styleId="WW8Num6z2">
    <w:name w:val="WW8Num6z2"/>
    <w:rsid w:val="00CF4E56"/>
    <w:rPr>
      <w:rFonts w:ascii="Wingdings" w:hAnsi="Wingdings" w:cs="Wingdings"/>
    </w:rPr>
  </w:style>
  <w:style w:type="character" w:customStyle="1" w:styleId="WW8Num7z0">
    <w:name w:val="WW8Num7z0"/>
    <w:rsid w:val="00CF4E56"/>
    <w:rPr>
      <w:rFonts w:ascii="Symbol" w:hAnsi="Symbol" w:cs="Symbol"/>
    </w:rPr>
  </w:style>
  <w:style w:type="character" w:customStyle="1" w:styleId="WW8Num7z1">
    <w:name w:val="WW8Num7z1"/>
    <w:rsid w:val="00CF4E56"/>
    <w:rPr>
      <w:rFonts w:ascii="Courier New" w:hAnsi="Courier New" w:cs="Courier New"/>
    </w:rPr>
  </w:style>
  <w:style w:type="character" w:customStyle="1" w:styleId="WW8Num7z2">
    <w:name w:val="WW8Num7z2"/>
    <w:rsid w:val="00CF4E56"/>
    <w:rPr>
      <w:rFonts w:ascii="Wingdings" w:hAnsi="Wingdings" w:cs="Wingdings"/>
    </w:rPr>
  </w:style>
  <w:style w:type="character" w:customStyle="1" w:styleId="WW8Num8z0">
    <w:name w:val="WW8Num8z0"/>
    <w:rsid w:val="00CF4E56"/>
    <w:rPr>
      <w:rFonts w:ascii="Symbol" w:hAnsi="Symbol" w:cs="Symbol"/>
    </w:rPr>
  </w:style>
  <w:style w:type="character" w:customStyle="1" w:styleId="WW8Num8z1">
    <w:name w:val="WW8Num8z1"/>
    <w:rsid w:val="00CF4E56"/>
    <w:rPr>
      <w:rFonts w:ascii="Courier New" w:hAnsi="Courier New" w:cs="Courier New"/>
    </w:rPr>
  </w:style>
  <w:style w:type="character" w:customStyle="1" w:styleId="WW8Num8z2">
    <w:name w:val="WW8Num8z2"/>
    <w:rsid w:val="00CF4E56"/>
    <w:rPr>
      <w:rFonts w:ascii="Wingdings" w:hAnsi="Wingdings" w:cs="Wingdings"/>
    </w:rPr>
  </w:style>
  <w:style w:type="character" w:customStyle="1" w:styleId="WW8Num9z0">
    <w:name w:val="WW8Num9z0"/>
    <w:rsid w:val="00CF4E56"/>
    <w:rPr>
      <w:rFonts w:ascii="Symbol" w:hAnsi="Symbol" w:cs="Symbol"/>
    </w:rPr>
  </w:style>
  <w:style w:type="character" w:customStyle="1" w:styleId="WW8Num9z1">
    <w:name w:val="WW8Num9z1"/>
    <w:rsid w:val="00CF4E56"/>
    <w:rPr>
      <w:rFonts w:ascii="Courier New" w:hAnsi="Courier New" w:cs="Courier New"/>
    </w:rPr>
  </w:style>
  <w:style w:type="character" w:customStyle="1" w:styleId="WW8Num9z2">
    <w:name w:val="WW8Num9z2"/>
    <w:rsid w:val="00CF4E56"/>
    <w:rPr>
      <w:rFonts w:ascii="Wingdings" w:hAnsi="Wingdings" w:cs="Wingdings"/>
    </w:rPr>
  </w:style>
  <w:style w:type="character" w:customStyle="1" w:styleId="WW8Num10z0">
    <w:name w:val="WW8Num10z0"/>
    <w:rsid w:val="00CF4E56"/>
    <w:rPr>
      <w:rFonts w:ascii="Symbol" w:hAnsi="Symbol" w:cs="Symbol"/>
    </w:rPr>
  </w:style>
  <w:style w:type="character" w:customStyle="1" w:styleId="WW8Num10z1">
    <w:name w:val="WW8Num10z1"/>
    <w:rsid w:val="00CF4E56"/>
    <w:rPr>
      <w:rFonts w:ascii="Courier New" w:hAnsi="Courier New" w:cs="Courier New"/>
    </w:rPr>
  </w:style>
  <w:style w:type="character" w:customStyle="1" w:styleId="WW8Num10z2">
    <w:name w:val="WW8Num10z2"/>
    <w:rsid w:val="00CF4E56"/>
    <w:rPr>
      <w:rFonts w:ascii="Wingdings" w:hAnsi="Wingdings" w:cs="Wingdings"/>
    </w:rPr>
  </w:style>
  <w:style w:type="character" w:customStyle="1" w:styleId="WW8Num12z0">
    <w:name w:val="WW8Num12z0"/>
    <w:rsid w:val="00CF4E56"/>
    <w:rPr>
      <w:rFonts w:ascii="Symbol" w:hAnsi="Symbol" w:cs="Symbol"/>
    </w:rPr>
  </w:style>
  <w:style w:type="character" w:customStyle="1" w:styleId="WW8Num12z1">
    <w:name w:val="WW8Num12z1"/>
    <w:rsid w:val="00CF4E56"/>
    <w:rPr>
      <w:rFonts w:ascii="Courier New" w:hAnsi="Courier New" w:cs="Courier New"/>
    </w:rPr>
  </w:style>
  <w:style w:type="character" w:customStyle="1" w:styleId="WW8Num12z2">
    <w:name w:val="WW8Num12z2"/>
    <w:rsid w:val="00CF4E56"/>
    <w:rPr>
      <w:rFonts w:ascii="Wingdings" w:hAnsi="Wingdings" w:cs="Wingdings"/>
    </w:rPr>
  </w:style>
  <w:style w:type="character" w:customStyle="1" w:styleId="WW8Num13z0">
    <w:name w:val="WW8Num13z0"/>
    <w:rsid w:val="00CF4E56"/>
    <w:rPr>
      <w:rFonts w:ascii="Times New Roman" w:hAnsi="Times New Roman" w:cs="Times New Roman"/>
    </w:rPr>
  </w:style>
  <w:style w:type="character" w:customStyle="1" w:styleId="WW8Num13z1">
    <w:name w:val="WW8Num13z1"/>
    <w:rsid w:val="00CF4E56"/>
    <w:rPr>
      <w:rFonts w:ascii="Courier New" w:hAnsi="Courier New" w:cs="Courier New"/>
    </w:rPr>
  </w:style>
  <w:style w:type="character" w:customStyle="1" w:styleId="WW8Num13z2">
    <w:name w:val="WW8Num13z2"/>
    <w:rsid w:val="00CF4E56"/>
    <w:rPr>
      <w:rFonts w:ascii="Wingdings" w:hAnsi="Wingdings" w:cs="Wingdings"/>
    </w:rPr>
  </w:style>
  <w:style w:type="character" w:customStyle="1" w:styleId="WW8Num13z3">
    <w:name w:val="WW8Num13z3"/>
    <w:rsid w:val="00CF4E56"/>
    <w:rPr>
      <w:rFonts w:ascii="Symbol" w:hAnsi="Symbol" w:cs="Symbol"/>
    </w:rPr>
  </w:style>
  <w:style w:type="character" w:customStyle="1" w:styleId="WW8Num14z0">
    <w:name w:val="WW8Num14z0"/>
    <w:rsid w:val="00CF4E56"/>
    <w:rPr>
      <w:rFonts w:ascii="Times New Roman" w:hAnsi="Times New Roman" w:cs="Times New Roman"/>
    </w:rPr>
  </w:style>
  <w:style w:type="character" w:customStyle="1" w:styleId="WW8Num15z0">
    <w:name w:val="WW8Num15z0"/>
    <w:rsid w:val="00CF4E56"/>
    <w:rPr>
      <w:rFonts w:ascii="Symbol" w:hAnsi="Symbol" w:cs="Symbol"/>
    </w:rPr>
  </w:style>
  <w:style w:type="character" w:customStyle="1" w:styleId="WW8Num16z0">
    <w:name w:val="WW8Num16z0"/>
    <w:rsid w:val="00CF4E56"/>
    <w:rPr>
      <w:rFonts w:ascii="Symbol" w:hAnsi="Symbol" w:cs="Symbol"/>
    </w:rPr>
  </w:style>
  <w:style w:type="character" w:customStyle="1" w:styleId="WW8Num16z1">
    <w:name w:val="WW8Num16z1"/>
    <w:rsid w:val="00CF4E56"/>
    <w:rPr>
      <w:rFonts w:ascii="Courier New" w:hAnsi="Courier New" w:cs="Courier New"/>
    </w:rPr>
  </w:style>
  <w:style w:type="character" w:customStyle="1" w:styleId="WW8Num16z2">
    <w:name w:val="WW8Num16z2"/>
    <w:rsid w:val="00CF4E56"/>
    <w:rPr>
      <w:rFonts w:ascii="Wingdings" w:hAnsi="Wingdings" w:cs="Wingdings"/>
    </w:rPr>
  </w:style>
  <w:style w:type="character" w:customStyle="1" w:styleId="WW8Num17z0">
    <w:name w:val="WW8Num17z0"/>
    <w:rsid w:val="00CF4E56"/>
    <w:rPr>
      <w:rFonts w:ascii="Symbol" w:hAnsi="Symbol" w:cs="Symbol"/>
    </w:rPr>
  </w:style>
  <w:style w:type="character" w:customStyle="1" w:styleId="WW8Num17z1">
    <w:name w:val="WW8Num17z1"/>
    <w:rsid w:val="00CF4E56"/>
    <w:rPr>
      <w:rFonts w:ascii="Courier New" w:hAnsi="Courier New" w:cs="Courier New"/>
    </w:rPr>
  </w:style>
  <w:style w:type="character" w:customStyle="1" w:styleId="WW8Num17z2">
    <w:name w:val="WW8Num17z2"/>
    <w:rsid w:val="00CF4E56"/>
    <w:rPr>
      <w:rFonts w:ascii="Wingdings" w:hAnsi="Wingdings" w:cs="Wingdings"/>
    </w:rPr>
  </w:style>
  <w:style w:type="character" w:customStyle="1" w:styleId="WW8Num18z0">
    <w:name w:val="WW8Num18z0"/>
    <w:rsid w:val="00CF4E56"/>
    <w:rPr>
      <w:rFonts w:ascii="Wingdings" w:hAnsi="Wingdings" w:cs="Wingdings"/>
    </w:rPr>
  </w:style>
  <w:style w:type="character" w:customStyle="1" w:styleId="WW8Num18z1">
    <w:name w:val="WW8Num18z1"/>
    <w:rsid w:val="00CF4E56"/>
    <w:rPr>
      <w:rFonts w:ascii="Courier New" w:hAnsi="Courier New" w:cs="Courier New"/>
    </w:rPr>
  </w:style>
  <w:style w:type="character" w:customStyle="1" w:styleId="WW8Num18z3">
    <w:name w:val="WW8Num18z3"/>
    <w:rsid w:val="00CF4E56"/>
    <w:rPr>
      <w:rFonts w:ascii="Symbol" w:hAnsi="Symbol" w:cs="Symbol"/>
    </w:rPr>
  </w:style>
  <w:style w:type="character" w:customStyle="1" w:styleId="WW8Num19z0">
    <w:name w:val="WW8Num19z0"/>
    <w:rsid w:val="00CF4E56"/>
    <w:rPr>
      <w:rFonts w:cs="Times New Roman"/>
    </w:rPr>
  </w:style>
  <w:style w:type="character" w:customStyle="1" w:styleId="WW8Num19z2">
    <w:name w:val="WW8Num19z2"/>
    <w:rsid w:val="00CF4E56"/>
    <w:rPr>
      <w:rFonts w:ascii="Wingdings" w:hAnsi="Wingdings" w:cs="Wingdings"/>
    </w:rPr>
  </w:style>
  <w:style w:type="character" w:customStyle="1" w:styleId="WW8Num19z3">
    <w:name w:val="WW8Num19z3"/>
    <w:rsid w:val="00CF4E56"/>
    <w:rPr>
      <w:rFonts w:ascii="Symbol" w:hAnsi="Symbol" w:cs="Symbol"/>
    </w:rPr>
  </w:style>
  <w:style w:type="character" w:customStyle="1" w:styleId="WW8Num19z4">
    <w:name w:val="WW8Num19z4"/>
    <w:rsid w:val="00CF4E56"/>
    <w:rPr>
      <w:rFonts w:ascii="Courier New" w:hAnsi="Courier New" w:cs="Courier New"/>
    </w:rPr>
  </w:style>
  <w:style w:type="character" w:customStyle="1" w:styleId="WW8Num20z0">
    <w:name w:val="WW8Num20z0"/>
    <w:rsid w:val="00CF4E56"/>
    <w:rPr>
      <w:rFonts w:ascii="Symbol" w:hAnsi="Symbol" w:cs="Symbol"/>
    </w:rPr>
  </w:style>
  <w:style w:type="character" w:customStyle="1" w:styleId="WW8Num21z0">
    <w:name w:val="WW8Num21z0"/>
    <w:rsid w:val="00CF4E56"/>
    <w:rPr>
      <w:rFonts w:ascii="Symbol" w:hAnsi="Symbol" w:cs="Symbol"/>
    </w:rPr>
  </w:style>
  <w:style w:type="character" w:customStyle="1" w:styleId="WW8Num21z1">
    <w:name w:val="WW8Num21z1"/>
    <w:rsid w:val="00CF4E56"/>
    <w:rPr>
      <w:rFonts w:ascii="Courier New" w:hAnsi="Courier New" w:cs="Courier New"/>
    </w:rPr>
  </w:style>
  <w:style w:type="character" w:customStyle="1" w:styleId="WW8Num21z2">
    <w:name w:val="WW8Num21z2"/>
    <w:rsid w:val="00CF4E56"/>
    <w:rPr>
      <w:rFonts w:ascii="Wingdings" w:hAnsi="Wingdings" w:cs="Wingdings"/>
    </w:rPr>
  </w:style>
  <w:style w:type="character" w:customStyle="1" w:styleId="WW8Num22z0">
    <w:name w:val="WW8Num22z0"/>
    <w:rsid w:val="00CF4E56"/>
    <w:rPr>
      <w:rFonts w:ascii="Symbol" w:hAnsi="Symbol" w:cs="Symbol"/>
    </w:rPr>
  </w:style>
  <w:style w:type="character" w:customStyle="1" w:styleId="WW8Num22z1">
    <w:name w:val="WW8Num22z1"/>
    <w:rsid w:val="00CF4E56"/>
    <w:rPr>
      <w:rFonts w:ascii="Courier New" w:hAnsi="Courier New" w:cs="Courier New"/>
    </w:rPr>
  </w:style>
  <w:style w:type="character" w:customStyle="1" w:styleId="WW8Num22z2">
    <w:name w:val="WW8Num22z2"/>
    <w:rsid w:val="00CF4E56"/>
    <w:rPr>
      <w:rFonts w:ascii="Wingdings" w:hAnsi="Wingdings" w:cs="Wingdings"/>
    </w:rPr>
  </w:style>
  <w:style w:type="character" w:customStyle="1" w:styleId="WW8Num23z0">
    <w:name w:val="WW8Num23z0"/>
    <w:rsid w:val="00CF4E56"/>
    <w:rPr>
      <w:rFonts w:ascii="Symbol" w:hAnsi="Symbol" w:cs="Symbol"/>
    </w:rPr>
  </w:style>
  <w:style w:type="character" w:customStyle="1" w:styleId="WW8Num24z0">
    <w:name w:val="WW8Num24z0"/>
    <w:rsid w:val="00CF4E56"/>
    <w:rPr>
      <w:rFonts w:ascii="Symbol" w:hAnsi="Symbol" w:cs="Symbol"/>
    </w:rPr>
  </w:style>
  <w:style w:type="character" w:customStyle="1" w:styleId="WW8Num25z0">
    <w:name w:val="WW8Num25z0"/>
    <w:rsid w:val="00CF4E56"/>
    <w:rPr>
      <w:rFonts w:ascii="Symbol" w:hAnsi="Symbol" w:cs="Symbol"/>
    </w:rPr>
  </w:style>
  <w:style w:type="character" w:customStyle="1" w:styleId="WW8Num26z0">
    <w:name w:val="WW8Num26z0"/>
    <w:rsid w:val="00CF4E56"/>
    <w:rPr>
      <w:rFonts w:ascii="Symbol" w:hAnsi="Symbol" w:cs="Symbol"/>
    </w:rPr>
  </w:style>
  <w:style w:type="character" w:customStyle="1" w:styleId="WW8Num27z0">
    <w:name w:val="WW8Num27z0"/>
    <w:rsid w:val="00CF4E56"/>
    <w:rPr>
      <w:rFonts w:ascii="Wingdings" w:hAnsi="Wingdings" w:cs="Wingdings"/>
    </w:rPr>
  </w:style>
  <w:style w:type="character" w:customStyle="1" w:styleId="WW8Num27z1">
    <w:name w:val="WW8Num27z1"/>
    <w:rsid w:val="00CF4E56"/>
    <w:rPr>
      <w:rFonts w:ascii="Courier New" w:hAnsi="Courier New" w:cs="Courier New"/>
    </w:rPr>
  </w:style>
  <w:style w:type="character" w:customStyle="1" w:styleId="WW8Num27z3">
    <w:name w:val="WW8Num27z3"/>
    <w:rsid w:val="00CF4E56"/>
    <w:rPr>
      <w:rFonts w:ascii="Symbol" w:hAnsi="Symbol" w:cs="Symbol"/>
    </w:rPr>
  </w:style>
  <w:style w:type="character" w:customStyle="1" w:styleId="WW8Num28z0">
    <w:name w:val="WW8Num28z0"/>
    <w:rsid w:val="00CF4E56"/>
    <w:rPr>
      <w:rFonts w:ascii="Symbol" w:hAnsi="Symbol" w:cs="Symbol"/>
    </w:rPr>
  </w:style>
  <w:style w:type="character" w:customStyle="1" w:styleId="WW8Num28z1">
    <w:name w:val="WW8Num28z1"/>
    <w:rsid w:val="00CF4E56"/>
    <w:rPr>
      <w:rFonts w:ascii="Courier New" w:hAnsi="Courier New" w:cs="Courier New"/>
    </w:rPr>
  </w:style>
  <w:style w:type="character" w:customStyle="1" w:styleId="WW8Num28z2">
    <w:name w:val="WW8Num28z2"/>
    <w:rsid w:val="00CF4E56"/>
    <w:rPr>
      <w:rFonts w:ascii="Wingdings" w:hAnsi="Wingdings" w:cs="Wingdings"/>
    </w:rPr>
  </w:style>
  <w:style w:type="character" w:customStyle="1" w:styleId="WW8Num29z0">
    <w:name w:val="WW8Num29z0"/>
    <w:rsid w:val="00CF4E56"/>
    <w:rPr>
      <w:rFonts w:ascii="Symbol" w:hAnsi="Symbol" w:cs="Symbol"/>
    </w:rPr>
  </w:style>
  <w:style w:type="character" w:customStyle="1" w:styleId="WW8Num30z0">
    <w:name w:val="WW8Num30z0"/>
    <w:rsid w:val="00CF4E56"/>
    <w:rPr>
      <w:rFonts w:ascii="Symbol" w:hAnsi="Symbol" w:cs="Symbol"/>
    </w:rPr>
  </w:style>
  <w:style w:type="character" w:customStyle="1" w:styleId="WW8Num31z0">
    <w:name w:val="WW8Num31z0"/>
    <w:rsid w:val="00CF4E56"/>
    <w:rPr>
      <w:rFonts w:ascii="Symbol" w:hAnsi="Symbol" w:cs="Symbol"/>
    </w:rPr>
  </w:style>
  <w:style w:type="character" w:customStyle="1" w:styleId="WW8Num31z1">
    <w:name w:val="WW8Num31z1"/>
    <w:rsid w:val="00CF4E56"/>
    <w:rPr>
      <w:rFonts w:ascii="Courier New" w:hAnsi="Courier New" w:cs="Courier New"/>
    </w:rPr>
  </w:style>
  <w:style w:type="character" w:customStyle="1" w:styleId="WW8Num31z2">
    <w:name w:val="WW8Num31z2"/>
    <w:rsid w:val="00CF4E56"/>
    <w:rPr>
      <w:rFonts w:ascii="Wingdings" w:hAnsi="Wingdings" w:cs="Wingdings"/>
    </w:rPr>
  </w:style>
  <w:style w:type="character" w:customStyle="1" w:styleId="Policepardfaut2">
    <w:name w:val="Police par défaut2"/>
    <w:rsid w:val="00CF4E56"/>
  </w:style>
  <w:style w:type="character" w:customStyle="1" w:styleId="syntaxe">
    <w:name w:val="syntaxe"/>
    <w:rsid w:val="00CF4E56"/>
    <w:rPr>
      <w:rFonts w:ascii="Courier New" w:hAnsi="Courier New" w:cs="Courier New"/>
      <w:sz w:val="20"/>
      <w:szCs w:val="20"/>
    </w:rPr>
  </w:style>
  <w:style w:type="character" w:styleId="Numrodepage">
    <w:name w:val="page number"/>
    <w:rsid w:val="00CF4E56"/>
    <w:rPr>
      <w:rFonts w:cs="Times New Roman"/>
    </w:rPr>
  </w:style>
  <w:style w:type="character" w:customStyle="1" w:styleId="commande">
    <w:name w:val="commande"/>
    <w:rsid w:val="00CF4E56"/>
    <w:rPr>
      <w:rFonts w:ascii="Arial Narrow" w:hAnsi="Arial Narrow" w:cs="Courier New"/>
      <w:b/>
      <w:sz w:val="20"/>
    </w:rPr>
  </w:style>
  <w:style w:type="character" w:styleId="Lienhypertexte">
    <w:name w:val="Hyperlink"/>
    <w:rsid w:val="00CF4E56"/>
    <w:rPr>
      <w:rFonts w:ascii="Arial" w:hAnsi="Arial" w:cs="Arial"/>
      <w:color w:val="0000FF"/>
      <w:sz w:val="20"/>
      <w:szCs w:val="20"/>
      <w:u w:val="single"/>
    </w:rPr>
  </w:style>
  <w:style w:type="character" w:styleId="Lienhypertextesuivivisit">
    <w:name w:val="FollowedHyperlink"/>
    <w:rsid w:val="00CF4E56"/>
    <w:rPr>
      <w:rFonts w:cs="Times New Roman"/>
      <w:color w:val="800080"/>
      <w:u w:val="single"/>
    </w:rPr>
  </w:style>
  <w:style w:type="character" w:customStyle="1" w:styleId="TextedebullesCar">
    <w:name w:val="Texte de bulles Car"/>
    <w:rsid w:val="00CF4E56"/>
    <w:rPr>
      <w:rFonts w:ascii="Tahoma" w:hAnsi="Tahoma" w:cs="Tahoma"/>
      <w:color w:val="000080"/>
      <w:sz w:val="16"/>
      <w:szCs w:val="16"/>
    </w:rPr>
  </w:style>
  <w:style w:type="character" w:customStyle="1" w:styleId="CorpsdetexteCar">
    <w:name w:val="Corps de texte Car"/>
    <w:rsid w:val="00CF4E56"/>
    <w:rPr>
      <w:rFonts w:ascii="Arial" w:hAnsi="Arial" w:cs="Arial"/>
      <w:spacing w:val="-5"/>
      <w:sz w:val="24"/>
    </w:rPr>
  </w:style>
  <w:style w:type="character" w:customStyle="1" w:styleId="Corpsdetexte2Car">
    <w:name w:val="Corps de texte 2 Car"/>
    <w:rsid w:val="00CF4E56"/>
    <w:rPr>
      <w:rFonts w:ascii="Arial" w:hAnsi="Arial" w:cs="Arial"/>
      <w:b/>
      <w:spacing w:val="-5"/>
      <w:sz w:val="24"/>
    </w:rPr>
  </w:style>
  <w:style w:type="character" w:customStyle="1" w:styleId="Titre1Car">
    <w:name w:val="Titre 1 Car"/>
    <w:rsid w:val="00CF4E56"/>
    <w:rPr>
      <w:rFonts w:ascii="Arial" w:hAnsi="Arial" w:cs="Arial"/>
      <w:b/>
      <w:bCs/>
      <w:color w:val="7D9BFF"/>
      <w:sz w:val="28"/>
      <w:szCs w:val="28"/>
      <w:lang w:val="fr-FR" w:bidi="ar-SA"/>
    </w:rPr>
  </w:style>
  <w:style w:type="character" w:customStyle="1" w:styleId="Marquedecommentaire3">
    <w:name w:val="Marque de commentaire3"/>
    <w:rsid w:val="00CF4E56"/>
    <w:rPr>
      <w:sz w:val="16"/>
      <w:szCs w:val="16"/>
    </w:rPr>
  </w:style>
  <w:style w:type="character" w:customStyle="1" w:styleId="Sous-titreCar">
    <w:name w:val="Sous-titre Car"/>
    <w:rsid w:val="00CF4E56"/>
    <w:rPr>
      <w:rFonts w:ascii="Cambria" w:eastAsia="Times New Roman" w:hAnsi="Cambria" w:cs="Times New Roman"/>
      <w:color w:val="000080"/>
      <w:sz w:val="24"/>
      <w:szCs w:val="24"/>
    </w:rPr>
  </w:style>
  <w:style w:type="character" w:customStyle="1" w:styleId="Titre6Car">
    <w:name w:val="Titre 6 Car"/>
    <w:rsid w:val="00CF4E56"/>
    <w:rPr>
      <w:b/>
      <w:bCs/>
      <w:kern w:val="1"/>
      <w:sz w:val="22"/>
      <w:szCs w:val="24"/>
    </w:rPr>
  </w:style>
  <w:style w:type="character" w:customStyle="1" w:styleId="Titre7Car">
    <w:name w:val="Titre 7 Car"/>
    <w:rsid w:val="00CF4E56"/>
    <w:rPr>
      <w:b/>
      <w:kern w:val="1"/>
      <w:sz w:val="24"/>
    </w:rPr>
  </w:style>
  <w:style w:type="character" w:customStyle="1" w:styleId="WW8Num3z1">
    <w:name w:val="WW8Num3z1"/>
    <w:rsid w:val="00CF4E56"/>
    <w:rPr>
      <w:rFonts w:ascii="Courier New" w:hAnsi="Courier New" w:cs="Courier New"/>
    </w:rPr>
  </w:style>
  <w:style w:type="character" w:customStyle="1" w:styleId="WW8Num3z2">
    <w:name w:val="WW8Num3z2"/>
    <w:rsid w:val="00CF4E56"/>
    <w:rPr>
      <w:rFonts w:ascii="Wingdings" w:hAnsi="Wingdings" w:cs="Wingdings"/>
    </w:rPr>
  </w:style>
  <w:style w:type="character" w:customStyle="1" w:styleId="WW8Num3z3">
    <w:name w:val="WW8Num3z3"/>
    <w:rsid w:val="00CF4E56"/>
    <w:rPr>
      <w:rFonts w:ascii="Symbol" w:hAnsi="Symbol" w:cs="Symbol"/>
    </w:rPr>
  </w:style>
  <w:style w:type="character" w:customStyle="1" w:styleId="WW8Num11z0">
    <w:name w:val="WW8Num11z0"/>
    <w:rsid w:val="00CF4E56"/>
    <w:rPr>
      <w:rFonts w:ascii="Symbol" w:hAnsi="Symbol" w:cs="Symbol"/>
    </w:rPr>
  </w:style>
  <w:style w:type="character" w:customStyle="1" w:styleId="WW8Num11z1">
    <w:name w:val="WW8Num11z1"/>
    <w:rsid w:val="00CF4E56"/>
    <w:rPr>
      <w:rFonts w:ascii="Courier New" w:hAnsi="Courier New" w:cs="Courier New"/>
    </w:rPr>
  </w:style>
  <w:style w:type="character" w:customStyle="1" w:styleId="WW8Num11z2">
    <w:name w:val="WW8Num11z2"/>
    <w:rsid w:val="00CF4E56"/>
    <w:rPr>
      <w:rFonts w:ascii="Wingdings" w:hAnsi="Wingdings" w:cs="Wingdings"/>
    </w:rPr>
  </w:style>
  <w:style w:type="character" w:customStyle="1" w:styleId="WW8Num14z1">
    <w:name w:val="WW8Num14z1"/>
    <w:rsid w:val="00CF4E56"/>
    <w:rPr>
      <w:rFonts w:ascii="Courier New" w:hAnsi="Courier New" w:cs="Courier New"/>
    </w:rPr>
  </w:style>
  <w:style w:type="character" w:customStyle="1" w:styleId="WW8Num14z2">
    <w:name w:val="WW8Num14z2"/>
    <w:rsid w:val="00CF4E56"/>
    <w:rPr>
      <w:rFonts w:ascii="Wingdings" w:hAnsi="Wingdings" w:cs="Wingdings"/>
    </w:rPr>
  </w:style>
  <w:style w:type="character" w:customStyle="1" w:styleId="WW8Num14z3">
    <w:name w:val="WW8Num14z3"/>
    <w:rsid w:val="00CF4E56"/>
    <w:rPr>
      <w:rFonts w:ascii="Symbol" w:hAnsi="Symbol" w:cs="Symbol"/>
    </w:rPr>
  </w:style>
  <w:style w:type="character" w:customStyle="1" w:styleId="Absatz-Standardschriftart">
    <w:name w:val="Absatz-Standardschriftart"/>
    <w:rsid w:val="00CF4E56"/>
  </w:style>
  <w:style w:type="character" w:customStyle="1" w:styleId="WW-Absatz-Standardschriftart">
    <w:name w:val="WW-Absatz-Standardschriftart"/>
    <w:rsid w:val="00CF4E56"/>
  </w:style>
  <w:style w:type="character" w:customStyle="1" w:styleId="WW-Absatz-Standardschriftart1">
    <w:name w:val="WW-Absatz-Standardschriftart1"/>
    <w:rsid w:val="00CF4E56"/>
  </w:style>
  <w:style w:type="character" w:customStyle="1" w:styleId="WW8Num2z0">
    <w:name w:val="WW8Num2z0"/>
    <w:rsid w:val="00CF4E56"/>
    <w:rPr>
      <w:rFonts w:ascii="Times New Roman" w:hAnsi="Times New Roman" w:cs="Times New Roman"/>
    </w:rPr>
  </w:style>
  <w:style w:type="character" w:customStyle="1" w:styleId="WW8Num2z1">
    <w:name w:val="WW8Num2z1"/>
    <w:rsid w:val="00CF4E56"/>
    <w:rPr>
      <w:rFonts w:ascii="Courier New" w:hAnsi="Courier New" w:cs="Courier New"/>
    </w:rPr>
  </w:style>
  <w:style w:type="character" w:customStyle="1" w:styleId="WW8Num2z2">
    <w:name w:val="WW8Num2z2"/>
    <w:rsid w:val="00CF4E56"/>
    <w:rPr>
      <w:rFonts w:ascii="Wingdings" w:hAnsi="Wingdings" w:cs="Wingdings"/>
    </w:rPr>
  </w:style>
  <w:style w:type="character" w:customStyle="1" w:styleId="WW8Num2z3">
    <w:name w:val="WW8Num2z3"/>
    <w:rsid w:val="00CF4E56"/>
    <w:rPr>
      <w:rFonts w:ascii="Symbol" w:hAnsi="Symbol" w:cs="Symbol"/>
    </w:rPr>
  </w:style>
  <w:style w:type="character" w:customStyle="1" w:styleId="WW-Absatz-Standardschriftart11">
    <w:name w:val="WW-Absatz-Standardschriftart11"/>
    <w:rsid w:val="00CF4E56"/>
  </w:style>
  <w:style w:type="character" w:customStyle="1" w:styleId="ListLabel1">
    <w:name w:val="ListLabel 1"/>
    <w:rsid w:val="00CF4E56"/>
    <w:rPr>
      <w:rFonts w:eastAsia="Calibri" w:cs="Times New Roman"/>
    </w:rPr>
  </w:style>
  <w:style w:type="character" w:customStyle="1" w:styleId="ListLabel2">
    <w:name w:val="ListLabel 2"/>
    <w:rsid w:val="00CF4E56"/>
    <w:rPr>
      <w:rFonts w:cs="Courier New"/>
    </w:rPr>
  </w:style>
  <w:style w:type="character" w:customStyle="1" w:styleId="Policepardfaut1">
    <w:name w:val="Police par défaut1"/>
    <w:rsid w:val="00CF4E56"/>
  </w:style>
  <w:style w:type="character" w:customStyle="1" w:styleId="Titre2Car">
    <w:name w:val="Titre 2 Car"/>
    <w:rsid w:val="00CF4E56"/>
  </w:style>
  <w:style w:type="character" w:customStyle="1" w:styleId="Titre3Car">
    <w:name w:val="Titre 3 Car"/>
    <w:rsid w:val="00CF4E56"/>
  </w:style>
  <w:style w:type="character" w:customStyle="1" w:styleId="Titre5Car">
    <w:name w:val="Titre 5 Car"/>
    <w:rsid w:val="00CF4E56"/>
  </w:style>
  <w:style w:type="character" w:customStyle="1" w:styleId="TitreCar">
    <w:name w:val="Titre Car"/>
    <w:rsid w:val="00CF4E56"/>
  </w:style>
  <w:style w:type="character" w:styleId="lev">
    <w:name w:val="Strong"/>
    <w:qFormat/>
    <w:rsid w:val="00CF4E56"/>
    <w:rPr>
      <w:b/>
      <w:bCs/>
    </w:rPr>
  </w:style>
  <w:style w:type="character" w:customStyle="1" w:styleId="En-tteCar">
    <w:name w:val="En-tête Car"/>
    <w:rsid w:val="00CF4E56"/>
  </w:style>
  <w:style w:type="character" w:customStyle="1" w:styleId="PieddepageCar">
    <w:name w:val="Pied de page Car"/>
    <w:rsid w:val="00CF4E56"/>
  </w:style>
  <w:style w:type="character" w:customStyle="1" w:styleId="Lienhypertextesuivivisit1">
    <w:name w:val="Lien hypertexte suivi visité1"/>
    <w:rsid w:val="00CF4E56"/>
  </w:style>
  <w:style w:type="character" w:customStyle="1" w:styleId="TitreCar1">
    <w:name w:val="Titre Car1"/>
    <w:rsid w:val="00CF4E56"/>
    <w:rPr>
      <w:rFonts w:ascii="Cambria" w:hAnsi="Cambria" w:cs="Cambria"/>
      <w:b/>
      <w:bCs/>
      <w:kern w:val="1"/>
      <w:sz w:val="32"/>
      <w:szCs w:val="32"/>
    </w:rPr>
  </w:style>
  <w:style w:type="character" w:customStyle="1" w:styleId="TextedebullesCar1">
    <w:name w:val="Texte de bulles Car1"/>
    <w:rsid w:val="00CF4E56"/>
    <w:rPr>
      <w:rFonts w:ascii="Tahoma" w:eastAsia="Calibri" w:hAnsi="Tahoma" w:cs="Tahoma"/>
      <w:kern w:val="1"/>
      <w:sz w:val="16"/>
      <w:szCs w:val="16"/>
    </w:rPr>
  </w:style>
  <w:style w:type="character" w:customStyle="1" w:styleId="CommentaireCar">
    <w:name w:val="Commentaire Car"/>
    <w:rsid w:val="00CF4E56"/>
    <w:rPr>
      <w:rFonts w:eastAsia="Calibri"/>
      <w:kern w:val="1"/>
    </w:rPr>
  </w:style>
  <w:style w:type="character" w:customStyle="1" w:styleId="Marquedecommentaire1">
    <w:name w:val="Marque de commentaire1"/>
    <w:rsid w:val="00CF4E56"/>
    <w:rPr>
      <w:sz w:val="16"/>
      <w:szCs w:val="16"/>
    </w:rPr>
  </w:style>
  <w:style w:type="character" w:customStyle="1" w:styleId="SansinterligneCar">
    <w:name w:val="Sans interligne Car"/>
    <w:rsid w:val="00CF4E56"/>
    <w:rPr>
      <w:rFonts w:ascii="Calibri" w:hAnsi="Calibri" w:cs="Calibri"/>
      <w:sz w:val="22"/>
      <w:szCs w:val="22"/>
    </w:rPr>
  </w:style>
  <w:style w:type="character" w:customStyle="1" w:styleId="Sautdindex">
    <w:name w:val="Saut d'index"/>
    <w:rsid w:val="00CF4E56"/>
  </w:style>
  <w:style w:type="character" w:customStyle="1" w:styleId="Puces">
    <w:name w:val="Puces"/>
    <w:rsid w:val="00CF4E56"/>
    <w:rPr>
      <w:rFonts w:ascii="OpenSymbol" w:eastAsia="OpenSymbol" w:hAnsi="OpenSymbol" w:cs="OpenSymbol"/>
    </w:rPr>
  </w:style>
  <w:style w:type="character" w:customStyle="1" w:styleId="Caractresdenotedebasdepage">
    <w:name w:val="Caractères de note de bas de page"/>
    <w:rsid w:val="00CF4E56"/>
  </w:style>
  <w:style w:type="character" w:styleId="Appelnotedebasdep">
    <w:name w:val="footnote reference"/>
    <w:rsid w:val="00CF4E56"/>
    <w:rPr>
      <w:vertAlign w:val="superscript"/>
    </w:rPr>
  </w:style>
  <w:style w:type="character" w:styleId="Appeldenotedefin">
    <w:name w:val="endnote reference"/>
    <w:rsid w:val="00CF4E56"/>
    <w:rPr>
      <w:vertAlign w:val="superscript"/>
    </w:rPr>
  </w:style>
  <w:style w:type="character" w:customStyle="1" w:styleId="Caractresdenotedefin">
    <w:name w:val="Caractères de note de fin"/>
    <w:rsid w:val="00CF4E56"/>
  </w:style>
  <w:style w:type="paragraph" w:customStyle="1" w:styleId="Titre20">
    <w:name w:val="Titre2"/>
    <w:basedOn w:val="Normal"/>
    <w:next w:val="Sous-titre"/>
    <w:rsid w:val="00CF4E56"/>
    <w:pPr>
      <w:tabs>
        <w:tab w:val="left" w:pos="0"/>
      </w:tabs>
      <w:spacing w:before="240" w:after="60"/>
      <w:ind w:left="432" w:hanging="432"/>
      <w:jc w:val="center"/>
    </w:pPr>
    <w:rPr>
      <w:rFonts w:ascii="Cambria" w:hAnsi="Cambria" w:cs="Times New Roman"/>
      <w:b/>
      <w:bCs/>
      <w:color w:val="auto"/>
      <w:kern w:val="1"/>
      <w:sz w:val="32"/>
      <w:szCs w:val="32"/>
    </w:rPr>
  </w:style>
  <w:style w:type="paragraph" w:styleId="Corpsdetexte">
    <w:name w:val="Body Text"/>
    <w:basedOn w:val="Normal"/>
    <w:rsid w:val="00CF4E56"/>
    <w:pPr>
      <w:spacing w:after="240" w:line="240" w:lineRule="atLeast"/>
      <w:ind w:left="567"/>
      <w:jc w:val="both"/>
    </w:pPr>
    <w:rPr>
      <w:rFonts w:cs="Times New Roman"/>
      <w:color w:val="auto"/>
      <w:spacing w:val="-5"/>
      <w:sz w:val="24"/>
      <w:lang/>
    </w:rPr>
  </w:style>
  <w:style w:type="paragraph" w:styleId="Liste">
    <w:name w:val="List"/>
    <w:basedOn w:val="Corpsdetexte"/>
    <w:rsid w:val="00CF4E56"/>
    <w:pPr>
      <w:spacing w:after="120" w:line="240" w:lineRule="auto"/>
      <w:ind w:left="0"/>
      <w:jc w:val="left"/>
    </w:pPr>
    <w:rPr>
      <w:rFonts w:ascii="Times New Roman" w:eastAsia="Calibri" w:hAnsi="Times New Roman" w:cs="Mangal"/>
      <w:spacing w:val="0"/>
      <w:kern w:val="1"/>
      <w:szCs w:val="24"/>
      <w:lang w:val="fr-FR"/>
    </w:rPr>
  </w:style>
  <w:style w:type="paragraph" w:styleId="Lgende">
    <w:name w:val="caption"/>
    <w:basedOn w:val="Normal"/>
    <w:next w:val="Normal"/>
    <w:qFormat/>
    <w:rsid w:val="00CF4E56"/>
    <w:pPr>
      <w:spacing w:before="120" w:after="120"/>
      <w:jc w:val="center"/>
    </w:pPr>
    <w:rPr>
      <w:b/>
      <w:bCs/>
    </w:rPr>
  </w:style>
  <w:style w:type="paragraph" w:customStyle="1" w:styleId="Index">
    <w:name w:val="Index"/>
    <w:basedOn w:val="Normal"/>
    <w:rsid w:val="00CF4E56"/>
    <w:pPr>
      <w:suppressLineNumbers/>
    </w:pPr>
    <w:rPr>
      <w:rFonts w:ascii="Times New Roman" w:eastAsia="Calibri" w:hAnsi="Times New Roman" w:cs="Mangal"/>
      <w:color w:val="auto"/>
      <w:kern w:val="1"/>
      <w:sz w:val="24"/>
      <w:szCs w:val="24"/>
    </w:rPr>
  </w:style>
  <w:style w:type="paragraph" w:customStyle="1" w:styleId="programlisting">
    <w:name w:val="programlisting"/>
    <w:basedOn w:val="Normal"/>
    <w:rsid w:val="00CF4E56"/>
    <w:pPr>
      <w:spacing w:line="360" w:lineRule="auto"/>
      <w:ind w:left="454"/>
    </w:pPr>
    <w:rPr>
      <w:rFonts w:ascii="Courier New" w:hAnsi="Courier New" w:cs="Times New Roman"/>
      <w:szCs w:val="24"/>
    </w:rPr>
  </w:style>
  <w:style w:type="paragraph" w:styleId="Pieddepage">
    <w:name w:val="footer"/>
    <w:basedOn w:val="Normal"/>
    <w:rsid w:val="00CF4E56"/>
  </w:style>
  <w:style w:type="paragraph" w:customStyle="1" w:styleId="Important">
    <w:name w:val="Important"/>
    <w:basedOn w:val="Normal"/>
    <w:rsid w:val="00CF4E56"/>
    <w:rPr>
      <w:u w:val="single"/>
    </w:rPr>
  </w:style>
  <w:style w:type="paragraph" w:customStyle="1" w:styleId="Listepuces21">
    <w:name w:val="Liste à puces 21"/>
    <w:basedOn w:val="Normal"/>
    <w:rsid w:val="00CF4E56"/>
    <w:pPr>
      <w:tabs>
        <w:tab w:val="num" w:pos="1428"/>
      </w:tabs>
      <w:ind w:left="1428" w:hanging="360"/>
    </w:pPr>
  </w:style>
  <w:style w:type="paragraph" w:customStyle="1" w:styleId="Listepuces1">
    <w:name w:val="Liste à puces1"/>
    <w:basedOn w:val="Normal"/>
    <w:rsid w:val="00CF4E56"/>
    <w:pPr>
      <w:tabs>
        <w:tab w:val="num" w:pos="360"/>
      </w:tabs>
      <w:ind w:left="357" w:hanging="357"/>
    </w:pPr>
  </w:style>
  <w:style w:type="paragraph" w:customStyle="1" w:styleId="Listenumros1">
    <w:name w:val="Liste à numéros1"/>
    <w:basedOn w:val="Listepuces1"/>
    <w:rsid w:val="00CF4E56"/>
    <w:pPr>
      <w:ind w:left="360" w:hanging="360"/>
    </w:pPr>
  </w:style>
  <w:style w:type="paragraph" w:styleId="NormalWeb">
    <w:name w:val="Normal (Web)"/>
    <w:basedOn w:val="Normal"/>
    <w:rsid w:val="00CF4E56"/>
    <w:pPr>
      <w:spacing w:line="360" w:lineRule="auto"/>
    </w:pPr>
  </w:style>
  <w:style w:type="paragraph" w:styleId="En-tte">
    <w:name w:val="header"/>
    <w:basedOn w:val="Normal"/>
    <w:rsid w:val="00CF4E56"/>
  </w:style>
  <w:style w:type="paragraph" w:styleId="Textedebulles">
    <w:name w:val="Balloon Text"/>
    <w:basedOn w:val="Normal"/>
    <w:rsid w:val="00CF4E56"/>
    <w:rPr>
      <w:rFonts w:ascii="Tahoma" w:hAnsi="Tahoma" w:cs="Times New Roman"/>
      <w:sz w:val="16"/>
      <w:szCs w:val="16"/>
      <w:lang/>
    </w:rPr>
  </w:style>
  <w:style w:type="paragraph" w:customStyle="1" w:styleId="ChoixListe">
    <w:name w:val="Choix Liste"/>
    <w:basedOn w:val="Corpsdetexte"/>
    <w:rsid w:val="00CF4E56"/>
    <w:pPr>
      <w:tabs>
        <w:tab w:val="left" w:pos="-710"/>
        <w:tab w:val="num" w:pos="0"/>
      </w:tabs>
      <w:spacing w:after="0"/>
      <w:ind w:left="991"/>
    </w:pPr>
  </w:style>
  <w:style w:type="paragraph" w:customStyle="1" w:styleId="Corpsdetexte21">
    <w:name w:val="Corps de texte 21"/>
    <w:basedOn w:val="Normal"/>
    <w:rsid w:val="00CF4E56"/>
    <w:pPr>
      <w:jc w:val="center"/>
    </w:pPr>
    <w:rPr>
      <w:rFonts w:cs="Times New Roman"/>
      <w:b/>
      <w:color w:val="auto"/>
      <w:spacing w:val="-5"/>
      <w:sz w:val="24"/>
      <w:lang/>
    </w:rPr>
  </w:style>
  <w:style w:type="paragraph" w:styleId="En-ttedetabledesmatires">
    <w:name w:val="TOC Heading"/>
    <w:basedOn w:val="Titre1"/>
    <w:next w:val="Normal"/>
    <w:qFormat/>
    <w:rsid w:val="00CF4E56"/>
    <w:pPr>
      <w:keepNext/>
      <w:keepLines/>
      <w:tabs>
        <w:tab w:val="clear" w:pos="432"/>
      </w:tabs>
      <w:spacing w:before="480" w:after="0" w:line="276" w:lineRule="auto"/>
      <w:ind w:left="0" w:firstLine="0"/>
      <w:outlineLvl w:val="9"/>
    </w:pPr>
    <w:rPr>
      <w:rFonts w:ascii="Cambria" w:hAnsi="Cambria" w:cs="Times New Roman"/>
      <w:color w:val="365F91"/>
    </w:rPr>
  </w:style>
  <w:style w:type="paragraph" w:styleId="TM2">
    <w:name w:val="toc 2"/>
    <w:basedOn w:val="Normal"/>
    <w:next w:val="Normal"/>
    <w:rsid w:val="00CF4E56"/>
    <w:pPr>
      <w:ind w:left="200"/>
    </w:pPr>
  </w:style>
  <w:style w:type="paragraph" w:styleId="TM3">
    <w:name w:val="toc 3"/>
    <w:basedOn w:val="Normal"/>
    <w:next w:val="Normal"/>
    <w:rsid w:val="00CF4E56"/>
    <w:pPr>
      <w:ind w:left="400"/>
    </w:pPr>
  </w:style>
  <w:style w:type="paragraph" w:styleId="Sous-titre">
    <w:name w:val="Subtitle"/>
    <w:basedOn w:val="Normal"/>
    <w:next w:val="Normal"/>
    <w:qFormat/>
    <w:rsid w:val="00CF4E56"/>
    <w:pPr>
      <w:spacing w:after="60"/>
      <w:jc w:val="center"/>
    </w:pPr>
    <w:rPr>
      <w:rFonts w:ascii="Cambria" w:hAnsi="Cambria" w:cs="Times New Roman"/>
      <w:sz w:val="24"/>
      <w:szCs w:val="24"/>
    </w:rPr>
  </w:style>
  <w:style w:type="paragraph" w:customStyle="1" w:styleId="Titre10">
    <w:name w:val="Titre1"/>
    <w:basedOn w:val="Normal"/>
    <w:next w:val="Corpsdetexte"/>
    <w:rsid w:val="00CF4E56"/>
    <w:pPr>
      <w:keepNext/>
      <w:spacing w:before="240" w:after="120"/>
    </w:pPr>
    <w:rPr>
      <w:rFonts w:eastAsia="SimSun" w:cs="Mangal"/>
      <w:color w:val="auto"/>
      <w:kern w:val="1"/>
      <w:sz w:val="28"/>
      <w:szCs w:val="28"/>
    </w:rPr>
  </w:style>
  <w:style w:type="paragraph" w:customStyle="1" w:styleId="Lgende1">
    <w:name w:val="Légende1"/>
    <w:basedOn w:val="Normal"/>
    <w:rsid w:val="00CF4E56"/>
    <w:pPr>
      <w:suppressLineNumbers/>
      <w:spacing w:before="120" w:after="120"/>
    </w:pPr>
    <w:rPr>
      <w:rFonts w:ascii="Times New Roman" w:eastAsia="Calibri" w:hAnsi="Times New Roman" w:cs="Mangal"/>
      <w:i/>
      <w:iCs/>
      <w:color w:val="auto"/>
      <w:kern w:val="1"/>
      <w:sz w:val="24"/>
      <w:szCs w:val="24"/>
    </w:rPr>
  </w:style>
  <w:style w:type="paragraph" w:customStyle="1" w:styleId="Paragraphedeliste1">
    <w:name w:val="Paragraphe de liste1"/>
    <w:basedOn w:val="Normal"/>
    <w:rsid w:val="00CF4E56"/>
    <w:rPr>
      <w:rFonts w:ascii="Times New Roman" w:eastAsia="Calibri" w:hAnsi="Times New Roman" w:cs="Times New Roman"/>
      <w:color w:val="auto"/>
      <w:kern w:val="1"/>
      <w:sz w:val="24"/>
      <w:szCs w:val="24"/>
    </w:rPr>
  </w:style>
  <w:style w:type="paragraph" w:customStyle="1" w:styleId="Textedebulles1">
    <w:name w:val="Texte de bulles1"/>
    <w:basedOn w:val="Normal"/>
    <w:rsid w:val="00CF4E56"/>
    <w:rPr>
      <w:rFonts w:ascii="Times New Roman" w:eastAsia="Calibri" w:hAnsi="Times New Roman" w:cs="Times New Roman"/>
      <w:color w:val="auto"/>
      <w:kern w:val="1"/>
      <w:sz w:val="24"/>
      <w:szCs w:val="24"/>
    </w:rPr>
  </w:style>
  <w:style w:type="paragraph" w:styleId="TitreTR">
    <w:name w:val="toa heading"/>
    <w:basedOn w:val="Titre1"/>
    <w:rsid w:val="00CF4E56"/>
    <w:pPr>
      <w:keepNext/>
      <w:suppressLineNumbers/>
      <w:tabs>
        <w:tab w:val="clear" w:pos="432"/>
        <w:tab w:val="left" w:pos="0"/>
      </w:tabs>
      <w:spacing w:before="480" w:after="0" w:line="276" w:lineRule="auto"/>
      <w:outlineLvl w:val="9"/>
    </w:pPr>
    <w:rPr>
      <w:rFonts w:ascii="Cambria" w:eastAsia="Calibri" w:hAnsi="Cambria" w:cs="font301"/>
      <w:color w:val="365F91"/>
      <w:kern w:val="1"/>
      <w:sz w:val="32"/>
      <w:szCs w:val="32"/>
    </w:rPr>
  </w:style>
  <w:style w:type="paragraph" w:customStyle="1" w:styleId="Normal1">
    <w:name w:val="Normal1"/>
    <w:rsid w:val="00CF4E56"/>
    <w:pPr>
      <w:widowControl w:val="0"/>
      <w:suppressAutoHyphens/>
    </w:pPr>
    <w:rPr>
      <w:rFonts w:ascii="Calibri" w:eastAsia="Calibri" w:hAnsi="Calibri" w:cs="Calibri"/>
      <w:kern w:val="1"/>
      <w:lang w:eastAsia="zh-CN"/>
    </w:rPr>
  </w:style>
  <w:style w:type="paragraph" w:styleId="TM1">
    <w:name w:val="toc 1"/>
    <w:basedOn w:val="Index"/>
    <w:rsid w:val="00CF4E56"/>
    <w:pPr>
      <w:tabs>
        <w:tab w:val="right" w:leader="dot" w:pos="9638"/>
      </w:tabs>
    </w:pPr>
  </w:style>
  <w:style w:type="paragraph" w:styleId="TM4">
    <w:name w:val="toc 4"/>
    <w:basedOn w:val="Index"/>
    <w:rsid w:val="00CF4E56"/>
    <w:pPr>
      <w:tabs>
        <w:tab w:val="right" w:leader="dot" w:pos="8789"/>
      </w:tabs>
      <w:ind w:left="849"/>
    </w:pPr>
  </w:style>
  <w:style w:type="paragraph" w:styleId="TM5">
    <w:name w:val="toc 5"/>
    <w:basedOn w:val="Index"/>
    <w:rsid w:val="00CF4E56"/>
    <w:pPr>
      <w:tabs>
        <w:tab w:val="right" w:leader="dot" w:pos="8506"/>
      </w:tabs>
      <w:ind w:left="1132"/>
    </w:pPr>
  </w:style>
  <w:style w:type="paragraph" w:styleId="TM6">
    <w:name w:val="toc 6"/>
    <w:basedOn w:val="Index"/>
    <w:rsid w:val="00CF4E56"/>
    <w:pPr>
      <w:tabs>
        <w:tab w:val="right" w:leader="dot" w:pos="8223"/>
      </w:tabs>
      <w:ind w:left="1415"/>
    </w:pPr>
  </w:style>
  <w:style w:type="paragraph" w:styleId="TM7">
    <w:name w:val="toc 7"/>
    <w:basedOn w:val="Index"/>
    <w:rsid w:val="00CF4E56"/>
    <w:pPr>
      <w:tabs>
        <w:tab w:val="right" w:leader="dot" w:pos="7940"/>
      </w:tabs>
      <w:ind w:left="1698"/>
    </w:pPr>
  </w:style>
  <w:style w:type="paragraph" w:styleId="TM8">
    <w:name w:val="toc 8"/>
    <w:basedOn w:val="Index"/>
    <w:rsid w:val="00CF4E56"/>
    <w:pPr>
      <w:tabs>
        <w:tab w:val="right" w:leader="dot" w:pos="7657"/>
      </w:tabs>
      <w:ind w:left="1981"/>
    </w:pPr>
  </w:style>
  <w:style w:type="paragraph" w:styleId="TM9">
    <w:name w:val="toc 9"/>
    <w:basedOn w:val="Index"/>
    <w:rsid w:val="00CF4E56"/>
    <w:pPr>
      <w:tabs>
        <w:tab w:val="right" w:leader="dot" w:pos="7374"/>
      </w:tabs>
      <w:ind w:left="2264"/>
    </w:pPr>
  </w:style>
  <w:style w:type="paragraph" w:customStyle="1" w:styleId="Tabledesmatiresniveau10">
    <w:name w:val="Table des matières niveau 10"/>
    <w:basedOn w:val="Index"/>
    <w:rsid w:val="00CF4E56"/>
    <w:pPr>
      <w:tabs>
        <w:tab w:val="right" w:leader="dot" w:pos="7091"/>
      </w:tabs>
      <w:ind w:left="2547"/>
    </w:pPr>
  </w:style>
  <w:style w:type="paragraph" w:customStyle="1" w:styleId="Contenudetableau">
    <w:name w:val="Contenu de tableau"/>
    <w:basedOn w:val="Normal"/>
    <w:rsid w:val="00CF4E56"/>
    <w:pPr>
      <w:suppressLineNumbers/>
    </w:pPr>
    <w:rPr>
      <w:rFonts w:ascii="Times New Roman" w:eastAsia="Calibri" w:hAnsi="Times New Roman" w:cs="Times New Roman"/>
      <w:color w:val="auto"/>
      <w:kern w:val="1"/>
      <w:sz w:val="24"/>
      <w:szCs w:val="24"/>
    </w:rPr>
  </w:style>
  <w:style w:type="paragraph" w:customStyle="1" w:styleId="Titredetableau">
    <w:name w:val="Titre de tableau"/>
    <w:basedOn w:val="Contenudetableau"/>
    <w:rsid w:val="00CF4E56"/>
    <w:pPr>
      <w:jc w:val="center"/>
    </w:pPr>
    <w:rPr>
      <w:b/>
      <w:bCs/>
    </w:rPr>
  </w:style>
  <w:style w:type="paragraph" w:customStyle="1" w:styleId="Commentaire1">
    <w:name w:val="Commentaire1"/>
    <w:basedOn w:val="Normal"/>
    <w:rsid w:val="00CF4E56"/>
    <w:rPr>
      <w:rFonts w:ascii="Times New Roman" w:eastAsia="Calibri" w:hAnsi="Times New Roman" w:cs="Times New Roman"/>
      <w:color w:val="auto"/>
      <w:kern w:val="1"/>
    </w:rPr>
  </w:style>
  <w:style w:type="paragraph" w:styleId="Sansinterligne">
    <w:name w:val="No Spacing"/>
    <w:qFormat/>
    <w:rsid w:val="00CF4E56"/>
    <w:pPr>
      <w:suppressAutoHyphens/>
    </w:pPr>
    <w:rPr>
      <w:rFonts w:ascii="Calibri" w:hAnsi="Calibri" w:cs="Calibri"/>
      <w:sz w:val="22"/>
      <w:szCs w:val="22"/>
      <w:lang w:eastAsia="zh-CN"/>
    </w:rPr>
  </w:style>
  <w:style w:type="paragraph" w:styleId="Notedebasdepage">
    <w:name w:val="footnote text"/>
    <w:basedOn w:val="Normal"/>
    <w:rsid w:val="00CF4E56"/>
    <w:pPr>
      <w:suppressLineNumbers/>
      <w:ind w:left="339" w:hanging="33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uppressAutoHyphens/>
    </w:pPr>
    <w:rPr>
      <w:rFonts w:ascii="Arial" w:hAnsi="Arial" w:cs="Arial"/>
      <w:color w:val="000080"/>
      <w:lang w:eastAsia="zh-CN"/>
    </w:rPr>
  </w:style>
  <w:style w:type="paragraph" w:styleId="Titre1">
    <w:name w:val="heading 1"/>
    <w:basedOn w:val="Normal"/>
    <w:next w:val="Normal"/>
    <w:qFormat/>
    <w:pPr>
      <w:numPr>
        <w:numId w:val="1"/>
      </w:numPr>
      <w:spacing w:before="280" w:after="280"/>
      <w:outlineLvl w:val="0"/>
    </w:pPr>
    <w:rPr>
      <w:b/>
      <w:bCs/>
      <w:color w:val="7D9BFF"/>
      <w:sz w:val="28"/>
      <w:szCs w:val="28"/>
    </w:rPr>
  </w:style>
  <w:style w:type="paragraph" w:styleId="Titre2">
    <w:name w:val="heading 2"/>
    <w:basedOn w:val="Normal"/>
    <w:next w:val="Normal"/>
    <w:qFormat/>
    <w:pPr>
      <w:numPr>
        <w:ilvl w:val="1"/>
        <w:numId w:val="1"/>
      </w:numPr>
      <w:spacing w:before="280" w:after="280"/>
      <w:outlineLvl w:val="1"/>
    </w:pPr>
    <w:rPr>
      <w:b/>
      <w:bCs/>
      <w:color w:val="B02200"/>
      <w:sz w:val="26"/>
      <w:szCs w:val="36"/>
    </w:rPr>
  </w:style>
  <w:style w:type="paragraph" w:styleId="Titre3">
    <w:name w:val="heading 3"/>
    <w:basedOn w:val="Normal"/>
    <w:next w:val="Normal"/>
    <w:qFormat/>
    <w:pPr>
      <w:numPr>
        <w:ilvl w:val="2"/>
        <w:numId w:val="1"/>
      </w:numPr>
      <w:outlineLvl w:val="2"/>
    </w:pPr>
    <w:rPr>
      <w:b/>
      <w:bCs/>
    </w:rPr>
  </w:style>
  <w:style w:type="paragraph" w:styleId="Titre4">
    <w:name w:val="heading 4"/>
    <w:basedOn w:val="Normal"/>
    <w:next w:val="Normal"/>
    <w:qFormat/>
    <w:pPr>
      <w:numPr>
        <w:ilvl w:val="3"/>
        <w:numId w:val="1"/>
      </w:numPr>
      <w:outlineLvl w:val="3"/>
    </w:pPr>
    <w:rPr>
      <w:i/>
      <w:iCs/>
    </w:rPr>
  </w:style>
  <w:style w:type="paragraph" w:styleId="Titre5">
    <w:name w:val="heading 5"/>
    <w:basedOn w:val="Titre4"/>
    <w:next w:val="Normal"/>
    <w:qFormat/>
    <w:pPr>
      <w:numPr>
        <w:ilvl w:val="4"/>
      </w:numPr>
      <w:outlineLvl w:val="4"/>
    </w:pPr>
    <w:rPr>
      <w:i w:val="0"/>
    </w:rPr>
  </w:style>
  <w:style w:type="paragraph" w:styleId="Titre6">
    <w:name w:val="heading 6"/>
    <w:basedOn w:val="Normal"/>
    <w:next w:val="Corpsdetexte"/>
    <w:qFormat/>
    <w:pPr>
      <w:keepNext/>
      <w:numPr>
        <w:ilvl w:val="5"/>
        <w:numId w:val="1"/>
      </w:numPr>
      <w:tabs>
        <w:tab w:val="left" w:pos="0"/>
      </w:tabs>
      <w:jc w:val="center"/>
      <w:outlineLvl w:val="5"/>
    </w:pPr>
    <w:rPr>
      <w:rFonts w:ascii="Times New Roman" w:hAnsi="Times New Roman" w:cs="Times New Roman"/>
      <w:b/>
      <w:bCs/>
      <w:color w:val="auto"/>
      <w:kern w:val="1"/>
      <w:sz w:val="22"/>
      <w:szCs w:val="24"/>
    </w:rPr>
  </w:style>
  <w:style w:type="paragraph" w:styleId="Titre7">
    <w:name w:val="heading 7"/>
    <w:basedOn w:val="Normal"/>
    <w:next w:val="Corpsdetexte"/>
    <w:qFormat/>
    <w:pPr>
      <w:numPr>
        <w:ilvl w:val="6"/>
        <w:numId w:val="1"/>
      </w:numPr>
      <w:tabs>
        <w:tab w:val="left" w:pos="0"/>
      </w:tabs>
      <w:spacing w:before="240"/>
      <w:jc w:val="both"/>
      <w:outlineLvl w:val="6"/>
    </w:pPr>
    <w:rPr>
      <w:rFonts w:ascii="Times New Roman" w:hAnsi="Times New Roman" w:cs="Times New Roman"/>
      <w:b/>
      <w:color w:val="auto"/>
      <w:kern w:val="1"/>
      <w:sz w:val="24"/>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Times New Roman" w:hAnsi="Times New Roman" w:cs="Times New Roman"/>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rFonts w:ascii="Wingdings" w:hAnsi="Wingdings" w:cs="Wingdings"/>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character" w:customStyle="1" w:styleId="WW8Num19z0">
    <w:name w:val="WW8Num19z0"/>
    <w:rPr>
      <w:rFonts w:cs="Times New Roman"/>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19z4">
    <w:name w:val="WW8Num19z4"/>
    <w:rPr>
      <w:rFonts w:ascii="Courier New" w:hAnsi="Courier New" w:cs="Courier New"/>
    </w:rPr>
  </w:style>
  <w:style w:type="character" w:customStyle="1" w:styleId="WW8Num20z0">
    <w:name w:val="WW8Num20z0"/>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rPr>
  </w:style>
  <w:style w:type="character" w:customStyle="1" w:styleId="WW8Num24z0">
    <w:name w:val="WW8Num24z0"/>
    <w:rPr>
      <w:rFonts w:ascii="Symbol" w:hAnsi="Symbol" w:cs="Symbol"/>
    </w:rPr>
  </w:style>
  <w:style w:type="character" w:customStyle="1" w:styleId="WW8Num25z0">
    <w:name w:val="WW8Num25z0"/>
    <w:rPr>
      <w:rFonts w:ascii="Symbol" w:hAnsi="Symbol" w:cs="Symbol"/>
    </w:rPr>
  </w:style>
  <w:style w:type="character" w:customStyle="1" w:styleId="WW8Num26z0">
    <w:name w:val="WW8Num26z0"/>
    <w:rPr>
      <w:rFonts w:ascii="Symbol" w:hAnsi="Symbol" w:cs="Symbol"/>
    </w:rPr>
  </w:style>
  <w:style w:type="character" w:customStyle="1" w:styleId="WW8Num27z0">
    <w:name w:val="WW8Num27z0"/>
    <w:rPr>
      <w:rFonts w:ascii="Wingdings" w:hAnsi="Wingdings" w:cs="Wingdings"/>
    </w:rPr>
  </w:style>
  <w:style w:type="character" w:customStyle="1" w:styleId="WW8Num27z1">
    <w:name w:val="WW8Num27z1"/>
    <w:rPr>
      <w:rFonts w:ascii="Courier New" w:hAnsi="Courier New" w:cs="Courier New"/>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Symbol" w:hAnsi="Symbol" w:cs="Symbol"/>
    </w:rPr>
  </w:style>
  <w:style w:type="character" w:customStyle="1" w:styleId="WW8Num30z0">
    <w:name w:val="WW8Num30z0"/>
    <w:rPr>
      <w:rFonts w:ascii="Symbol" w:hAnsi="Symbol" w:cs="Symbol"/>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Policepardfaut2">
    <w:name w:val="Police par défaut2"/>
  </w:style>
  <w:style w:type="character" w:customStyle="1" w:styleId="syntaxe">
    <w:name w:val="syntaxe"/>
    <w:rPr>
      <w:rFonts w:ascii="Courier New" w:hAnsi="Courier New" w:cs="Courier New"/>
      <w:sz w:val="20"/>
      <w:szCs w:val="20"/>
    </w:rPr>
  </w:style>
  <w:style w:type="character" w:styleId="Numrodepage">
    <w:name w:val="page number"/>
    <w:rPr>
      <w:rFonts w:cs="Times New Roman"/>
    </w:rPr>
  </w:style>
  <w:style w:type="character" w:customStyle="1" w:styleId="commande">
    <w:name w:val="commande"/>
    <w:rPr>
      <w:rFonts w:ascii="Arial Narrow" w:hAnsi="Arial Narrow" w:cs="Courier New"/>
      <w:b/>
      <w:sz w:val="20"/>
    </w:rPr>
  </w:style>
  <w:style w:type="character" w:styleId="Lienhypertexte">
    <w:name w:val="Hyperlink"/>
    <w:rPr>
      <w:rFonts w:ascii="Arial" w:hAnsi="Arial" w:cs="Arial"/>
      <w:color w:val="0000FF"/>
      <w:sz w:val="20"/>
      <w:szCs w:val="20"/>
      <w:u w:val="single"/>
    </w:rPr>
  </w:style>
  <w:style w:type="character" w:styleId="Lienhypertextesuivivisit">
    <w:name w:val="FollowedHyperlink"/>
    <w:rPr>
      <w:rFonts w:cs="Times New Roman"/>
      <w:color w:val="800080"/>
      <w:u w:val="single"/>
    </w:rPr>
  </w:style>
  <w:style w:type="character" w:customStyle="1" w:styleId="TextedebullesCar">
    <w:name w:val="Texte de bulles Car"/>
    <w:rPr>
      <w:rFonts w:ascii="Tahoma" w:hAnsi="Tahoma" w:cs="Tahoma"/>
      <w:color w:val="000080"/>
      <w:sz w:val="16"/>
      <w:szCs w:val="16"/>
    </w:rPr>
  </w:style>
  <w:style w:type="character" w:customStyle="1" w:styleId="CorpsdetexteCar">
    <w:name w:val="Corps de texte Car"/>
    <w:rPr>
      <w:rFonts w:ascii="Arial" w:hAnsi="Arial" w:cs="Arial"/>
      <w:spacing w:val="-5"/>
      <w:sz w:val="24"/>
    </w:rPr>
  </w:style>
  <w:style w:type="character" w:customStyle="1" w:styleId="Corpsdetexte2Car">
    <w:name w:val="Corps de texte 2 Car"/>
    <w:rPr>
      <w:rFonts w:ascii="Arial" w:hAnsi="Arial" w:cs="Arial"/>
      <w:b/>
      <w:spacing w:val="-5"/>
      <w:sz w:val="24"/>
    </w:rPr>
  </w:style>
  <w:style w:type="character" w:customStyle="1" w:styleId="Titre1Car">
    <w:name w:val="Titre 1 Car"/>
    <w:rPr>
      <w:rFonts w:ascii="Arial" w:hAnsi="Arial" w:cs="Arial"/>
      <w:b/>
      <w:bCs/>
      <w:color w:val="7D9BFF"/>
      <w:sz w:val="28"/>
      <w:szCs w:val="28"/>
      <w:lang w:val="fr-FR" w:bidi="ar-SA"/>
    </w:rPr>
  </w:style>
  <w:style w:type="character" w:customStyle="1" w:styleId="Marquedecommentaire3">
    <w:name w:val="Marque de commentaire3"/>
    <w:rPr>
      <w:sz w:val="16"/>
      <w:szCs w:val="16"/>
    </w:rPr>
  </w:style>
  <w:style w:type="character" w:customStyle="1" w:styleId="Sous-titreCar">
    <w:name w:val="Sous-titre Car"/>
    <w:rPr>
      <w:rFonts w:ascii="Cambria" w:eastAsia="Times New Roman" w:hAnsi="Cambria" w:cs="Times New Roman"/>
      <w:color w:val="000080"/>
      <w:sz w:val="24"/>
      <w:szCs w:val="24"/>
    </w:rPr>
  </w:style>
  <w:style w:type="character" w:customStyle="1" w:styleId="Titre6Car">
    <w:name w:val="Titre 6 Car"/>
    <w:rPr>
      <w:b/>
      <w:bCs/>
      <w:kern w:val="1"/>
      <w:sz w:val="22"/>
      <w:szCs w:val="24"/>
    </w:rPr>
  </w:style>
  <w:style w:type="character" w:customStyle="1" w:styleId="Titre7Car">
    <w:name w:val="Titre 7 Car"/>
    <w:rPr>
      <w:b/>
      <w:kern w:val="1"/>
      <w:sz w:val="24"/>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z0">
    <w:name w:val="WW8Num2z0"/>
    <w:rPr>
      <w:rFonts w:ascii="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Absatz-Standardschriftart11">
    <w:name w:val="WW-Absatz-Standardschriftart11"/>
  </w:style>
  <w:style w:type="character" w:customStyle="1" w:styleId="ListLabel1">
    <w:name w:val="ListLabel 1"/>
    <w:rPr>
      <w:rFonts w:eastAsia="Calibri" w:cs="Times New Roman"/>
    </w:rPr>
  </w:style>
  <w:style w:type="character" w:customStyle="1" w:styleId="ListLabel2">
    <w:name w:val="ListLabel 2"/>
    <w:rPr>
      <w:rFonts w:cs="Courier New"/>
    </w:rPr>
  </w:style>
  <w:style w:type="character" w:customStyle="1" w:styleId="Policepardfaut1">
    <w:name w:val="Police par défaut1"/>
  </w:style>
  <w:style w:type="character" w:customStyle="1" w:styleId="Titre2Car">
    <w:name w:val="Titre 2 Car"/>
  </w:style>
  <w:style w:type="character" w:customStyle="1" w:styleId="Titre3Car">
    <w:name w:val="Titre 3 Car"/>
  </w:style>
  <w:style w:type="character" w:customStyle="1" w:styleId="Titre5Car">
    <w:name w:val="Titre 5 Car"/>
  </w:style>
  <w:style w:type="character" w:customStyle="1" w:styleId="TitreCar">
    <w:name w:val="Titre Car"/>
  </w:style>
  <w:style w:type="character" w:styleId="lev">
    <w:name w:val="Strong"/>
    <w:qFormat/>
    <w:rPr>
      <w:b/>
      <w:bCs/>
    </w:rPr>
  </w:style>
  <w:style w:type="character" w:customStyle="1" w:styleId="En-tteCar">
    <w:name w:val="En-tête Car"/>
  </w:style>
  <w:style w:type="character" w:customStyle="1" w:styleId="PieddepageCar">
    <w:name w:val="Pied de page Car"/>
  </w:style>
  <w:style w:type="character" w:customStyle="1" w:styleId="Lienhypertextesuivivisit1">
    <w:name w:val="Lien hypertexte suivi visité1"/>
  </w:style>
  <w:style w:type="character" w:customStyle="1" w:styleId="TitreCar1">
    <w:name w:val="Titre Car1"/>
    <w:rPr>
      <w:rFonts w:ascii="Cambria" w:hAnsi="Cambria" w:cs="Cambria"/>
      <w:b/>
      <w:bCs/>
      <w:kern w:val="1"/>
      <w:sz w:val="32"/>
      <w:szCs w:val="32"/>
    </w:rPr>
  </w:style>
  <w:style w:type="character" w:customStyle="1" w:styleId="TextedebullesCar1">
    <w:name w:val="Texte de bulles Car1"/>
    <w:rPr>
      <w:rFonts w:ascii="Tahoma" w:eastAsia="Calibri" w:hAnsi="Tahoma" w:cs="Tahoma"/>
      <w:kern w:val="1"/>
      <w:sz w:val="16"/>
      <w:szCs w:val="16"/>
    </w:rPr>
  </w:style>
  <w:style w:type="character" w:customStyle="1" w:styleId="CommentaireCar">
    <w:name w:val="Commentaire Car"/>
    <w:rPr>
      <w:rFonts w:eastAsia="Calibri"/>
      <w:kern w:val="1"/>
    </w:rPr>
  </w:style>
  <w:style w:type="character" w:customStyle="1" w:styleId="Marquedecommentaire1">
    <w:name w:val="Marque de commentaire1"/>
    <w:rPr>
      <w:sz w:val="16"/>
      <w:szCs w:val="16"/>
    </w:rPr>
  </w:style>
  <w:style w:type="character" w:customStyle="1" w:styleId="SansinterligneCar">
    <w:name w:val="Sans interligne Car"/>
    <w:rPr>
      <w:rFonts w:ascii="Calibri" w:hAnsi="Calibri" w:cs="Calibri"/>
      <w:sz w:val="22"/>
      <w:szCs w:val="22"/>
    </w:rPr>
  </w:style>
  <w:style w:type="character" w:customStyle="1" w:styleId="Sautdindex">
    <w:name w:val="Saut d'index"/>
  </w:style>
  <w:style w:type="character" w:customStyle="1" w:styleId="Puces">
    <w:name w:val="Puces"/>
    <w:rPr>
      <w:rFonts w:ascii="OpenSymbol" w:eastAsia="OpenSymbol" w:hAnsi="OpenSymbol" w:cs="OpenSymbol"/>
    </w:rPr>
  </w:style>
  <w:style w:type="character" w:customStyle="1" w:styleId="Caractresdenotedebasdepage">
    <w:name w:val="Caractères de note de bas de page"/>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20">
    <w:name w:val="Titre2"/>
    <w:basedOn w:val="Normal"/>
    <w:next w:val="Sous-titre"/>
    <w:pPr>
      <w:tabs>
        <w:tab w:val="left" w:pos="0"/>
      </w:tabs>
      <w:spacing w:before="240" w:after="60"/>
      <w:ind w:left="432" w:hanging="432"/>
      <w:jc w:val="center"/>
    </w:pPr>
    <w:rPr>
      <w:rFonts w:ascii="Cambria" w:hAnsi="Cambria" w:cs="Times New Roman"/>
      <w:b/>
      <w:bCs/>
      <w:color w:val="auto"/>
      <w:kern w:val="1"/>
      <w:sz w:val="32"/>
      <w:szCs w:val="32"/>
    </w:rPr>
  </w:style>
  <w:style w:type="paragraph" w:styleId="Corpsdetexte">
    <w:name w:val="Body Text"/>
    <w:basedOn w:val="Normal"/>
    <w:pPr>
      <w:spacing w:after="240" w:line="240" w:lineRule="atLeast"/>
      <w:ind w:left="567"/>
      <w:jc w:val="both"/>
    </w:pPr>
    <w:rPr>
      <w:rFonts w:cs="Times New Roman"/>
      <w:color w:val="auto"/>
      <w:spacing w:val="-5"/>
      <w:sz w:val="24"/>
      <w:lang w:val="x-none"/>
    </w:rPr>
  </w:style>
  <w:style w:type="paragraph" w:styleId="Liste">
    <w:name w:val="List"/>
    <w:basedOn w:val="Corpsdetexte"/>
    <w:pPr>
      <w:spacing w:after="120" w:line="240" w:lineRule="auto"/>
      <w:ind w:left="0"/>
      <w:jc w:val="left"/>
    </w:pPr>
    <w:rPr>
      <w:rFonts w:ascii="Times New Roman" w:eastAsia="Calibri" w:hAnsi="Times New Roman" w:cs="Mangal"/>
      <w:spacing w:val="0"/>
      <w:kern w:val="1"/>
      <w:szCs w:val="24"/>
      <w:lang w:val="fr-FR"/>
    </w:rPr>
  </w:style>
  <w:style w:type="paragraph" w:styleId="Lgende">
    <w:name w:val="caption"/>
    <w:basedOn w:val="Normal"/>
    <w:next w:val="Normal"/>
    <w:qFormat/>
    <w:pPr>
      <w:spacing w:before="120" w:after="120"/>
      <w:jc w:val="center"/>
    </w:pPr>
    <w:rPr>
      <w:b/>
      <w:bCs/>
    </w:rPr>
  </w:style>
  <w:style w:type="paragraph" w:customStyle="1" w:styleId="Index">
    <w:name w:val="Index"/>
    <w:basedOn w:val="Normal"/>
    <w:pPr>
      <w:suppressLineNumbers/>
    </w:pPr>
    <w:rPr>
      <w:rFonts w:ascii="Times New Roman" w:eastAsia="Calibri" w:hAnsi="Times New Roman" w:cs="Mangal"/>
      <w:color w:val="auto"/>
      <w:kern w:val="1"/>
      <w:sz w:val="24"/>
      <w:szCs w:val="24"/>
    </w:rPr>
  </w:style>
  <w:style w:type="paragraph" w:customStyle="1" w:styleId="programlisting">
    <w:name w:val="programlisting"/>
    <w:basedOn w:val="Normal"/>
    <w:pPr>
      <w:spacing w:line="360" w:lineRule="auto"/>
      <w:ind w:left="454"/>
    </w:pPr>
    <w:rPr>
      <w:rFonts w:ascii="Courier New" w:hAnsi="Courier New" w:cs="Times New Roman"/>
      <w:szCs w:val="24"/>
    </w:rPr>
  </w:style>
  <w:style w:type="paragraph" w:styleId="Pieddepage">
    <w:name w:val="footer"/>
    <w:basedOn w:val="Normal"/>
  </w:style>
  <w:style w:type="paragraph" w:customStyle="1" w:styleId="Important">
    <w:name w:val="Important"/>
    <w:basedOn w:val="Normal"/>
    <w:rPr>
      <w:u w:val="single"/>
    </w:rPr>
  </w:style>
  <w:style w:type="paragraph" w:customStyle="1" w:styleId="Listepuces21">
    <w:name w:val="Liste à puces 21"/>
    <w:basedOn w:val="Normal"/>
    <w:pPr>
      <w:numPr>
        <w:numId w:val="9"/>
      </w:numPr>
    </w:pPr>
  </w:style>
  <w:style w:type="paragraph" w:customStyle="1" w:styleId="Listepuces1">
    <w:name w:val="Liste à puces1"/>
    <w:basedOn w:val="Normal"/>
    <w:pPr>
      <w:numPr>
        <w:numId w:val="18"/>
      </w:numPr>
      <w:ind w:left="357" w:hanging="357"/>
    </w:pPr>
  </w:style>
  <w:style w:type="paragraph" w:customStyle="1" w:styleId="Listenumros1">
    <w:name w:val="Liste à numéros1"/>
    <w:basedOn w:val="Listepuces1"/>
    <w:pPr>
      <w:numPr>
        <w:numId w:val="10"/>
      </w:numPr>
    </w:pPr>
  </w:style>
  <w:style w:type="paragraph" w:styleId="NormalWeb">
    <w:name w:val="Normal (Web)"/>
    <w:basedOn w:val="Normal"/>
    <w:pPr>
      <w:spacing w:line="360" w:lineRule="auto"/>
    </w:pPr>
  </w:style>
  <w:style w:type="paragraph" w:styleId="En-tte">
    <w:name w:val="header"/>
    <w:basedOn w:val="Normal"/>
  </w:style>
  <w:style w:type="paragraph" w:styleId="Textedebulles">
    <w:name w:val="Balloon Text"/>
    <w:basedOn w:val="Normal"/>
    <w:rPr>
      <w:rFonts w:ascii="Tahoma" w:hAnsi="Tahoma" w:cs="Times New Roman"/>
      <w:sz w:val="16"/>
      <w:szCs w:val="16"/>
      <w:lang w:val="x-none"/>
    </w:rPr>
  </w:style>
  <w:style w:type="paragraph" w:customStyle="1" w:styleId="ChoixListe">
    <w:name w:val="Choix Liste"/>
    <w:basedOn w:val="Corpsdetexte"/>
    <w:pPr>
      <w:numPr>
        <w:numId w:val="5"/>
      </w:numPr>
      <w:tabs>
        <w:tab w:val="left" w:pos="-710"/>
      </w:tabs>
      <w:spacing w:after="0"/>
      <w:ind w:left="991" w:firstLine="0"/>
    </w:pPr>
  </w:style>
  <w:style w:type="paragraph" w:customStyle="1" w:styleId="Corpsdetexte21">
    <w:name w:val="Corps de texte 21"/>
    <w:basedOn w:val="Normal"/>
    <w:pPr>
      <w:jc w:val="center"/>
    </w:pPr>
    <w:rPr>
      <w:rFonts w:cs="Times New Roman"/>
      <w:b/>
      <w:color w:val="auto"/>
      <w:spacing w:val="-5"/>
      <w:sz w:val="24"/>
      <w:lang w:val="x-none"/>
    </w:rPr>
  </w:style>
  <w:style w:type="paragraph" w:styleId="En-ttedetabledesmatires">
    <w:name w:val="TOC Heading"/>
    <w:basedOn w:val="Titre1"/>
    <w:next w:val="Normal"/>
    <w:qFormat/>
    <w:pPr>
      <w:keepNext/>
      <w:keepLines/>
      <w:numPr>
        <w:numId w:val="0"/>
      </w:numPr>
      <w:spacing w:before="480" w:after="0" w:line="276" w:lineRule="auto"/>
      <w:outlineLvl w:val="9"/>
    </w:pPr>
    <w:rPr>
      <w:rFonts w:ascii="Cambria" w:hAnsi="Cambria" w:cs="Times New Roman"/>
      <w:color w:val="365F91"/>
    </w:rPr>
  </w:style>
  <w:style w:type="paragraph" w:styleId="TM2">
    <w:name w:val="toc 2"/>
    <w:basedOn w:val="Normal"/>
    <w:next w:val="Normal"/>
    <w:pPr>
      <w:ind w:left="200"/>
    </w:pPr>
  </w:style>
  <w:style w:type="paragraph" w:styleId="TM3">
    <w:name w:val="toc 3"/>
    <w:basedOn w:val="Normal"/>
    <w:next w:val="Normal"/>
    <w:pPr>
      <w:ind w:left="400"/>
    </w:pPr>
  </w:style>
  <w:style w:type="paragraph" w:styleId="Sous-titre">
    <w:name w:val="Subtitle"/>
    <w:basedOn w:val="Normal"/>
    <w:next w:val="Normal"/>
    <w:qFormat/>
    <w:pPr>
      <w:spacing w:after="60"/>
      <w:jc w:val="center"/>
    </w:pPr>
    <w:rPr>
      <w:rFonts w:ascii="Cambria" w:hAnsi="Cambria" w:cs="Times New Roman"/>
      <w:sz w:val="24"/>
      <w:szCs w:val="24"/>
    </w:rPr>
  </w:style>
  <w:style w:type="paragraph" w:customStyle="1" w:styleId="Titre10">
    <w:name w:val="Titre1"/>
    <w:basedOn w:val="Normal"/>
    <w:next w:val="Corpsdetexte"/>
    <w:pPr>
      <w:keepNext/>
      <w:spacing w:before="240" w:after="120"/>
    </w:pPr>
    <w:rPr>
      <w:rFonts w:eastAsia="SimSun" w:cs="Mangal"/>
      <w:color w:val="auto"/>
      <w:kern w:val="1"/>
      <w:sz w:val="28"/>
      <w:szCs w:val="28"/>
    </w:rPr>
  </w:style>
  <w:style w:type="paragraph" w:customStyle="1" w:styleId="Lgende1">
    <w:name w:val="Légende1"/>
    <w:basedOn w:val="Normal"/>
    <w:pPr>
      <w:suppressLineNumbers/>
      <w:spacing w:before="120" w:after="120"/>
    </w:pPr>
    <w:rPr>
      <w:rFonts w:ascii="Times New Roman" w:eastAsia="Calibri" w:hAnsi="Times New Roman" w:cs="Mangal"/>
      <w:i/>
      <w:iCs/>
      <w:color w:val="auto"/>
      <w:kern w:val="1"/>
      <w:sz w:val="24"/>
      <w:szCs w:val="24"/>
    </w:rPr>
  </w:style>
  <w:style w:type="paragraph" w:customStyle="1" w:styleId="Paragraphedeliste1">
    <w:name w:val="Paragraphe de liste1"/>
    <w:basedOn w:val="Normal"/>
    <w:rPr>
      <w:rFonts w:ascii="Times New Roman" w:eastAsia="Calibri" w:hAnsi="Times New Roman" w:cs="Times New Roman"/>
      <w:color w:val="auto"/>
      <w:kern w:val="1"/>
      <w:sz w:val="24"/>
      <w:szCs w:val="24"/>
    </w:rPr>
  </w:style>
  <w:style w:type="paragraph" w:customStyle="1" w:styleId="Textedebulles1">
    <w:name w:val="Texte de bulles1"/>
    <w:basedOn w:val="Normal"/>
    <w:rPr>
      <w:rFonts w:ascii="Times New Roman" w:eastAsia="Calibri" w:hAnsi="Times New Roman" w:cs="Times New Roman"/>
      <w:color w:val="auto"/>
      <w:kern w:val="1"/>
      <w:sz w:val="24"/>
      <w:szCs w:val="24"/>
    </w:rPr>
  </w:style>
  <w:style w:type="paragraph" w:styleId="TitreTR">
    <w:name w:val="toa heading"/>
    <w:basedOn w:val="Titre1"/>
    <w:pPr>
      <w:keepNext/>
      <w:numPr>
        <w:numId w:val="0"/>
      </w:numPr>
      <w:suppressLineNumbers/>
      <w:tabs>
        <w:tab w:val="left" w:pos="0"/>
      </w:tabs>
      <w:spacing w:before="480" w:after="0" w:line="276" w:lineRule="auto"/>
      <w:ind w:left="432" w:hanging="432"/>
      <w:outlineLvl w:val="9"/>
    </w:pPr>
    <w:rPr>
      <w:rFonts w:ascii="Cambria" w:eastAsia="Calibri" w:hAnsi="Cambria" w:cs="font301"/>
      <w:color w:val="365F91"/>
      <w:kern w:val="1"/>
      <w:sz w:val="32"/>
      <w:szCs w:val="32"/>
    </w:rPr>
  </w:style>
  <w:style w:type="paragraph" w:customStyle="1" w:styleId="Normal1">
    <w:name w:val="Normal1"/>
    <w:pPr>
      <w:widowControl w:val="0"/>
      <w:suppressAutoHyphens/>
    </w:pPr>
    <w:rPr>
      <w:rFonts w:ascii="Calibri" w:eastAsia="Calibri" w:hAnsi="Calibri" w:cs="Calibri"/>
      <w:kern w:val="1"/>
      <w:lang w:eastAsia="zh-CN"/>
    </w:rPr>
  </w:style>
  <w:style w:type="paragraph" w:styleId="TM1">
    <w:name w:val="toc 1"/>
    <w:basedOn w:val="Index"/>
    <w:pPr>
      <w:tabs>
        <w:tab w:val="right" w:leader="dot" w:pos="9638"/>
      </w:tabs>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Contenudetableau">
    <w:name w:val="Contenu de tableau"/>
    <w:basedOn w:val="Normal"/>
    <w:pPr>
      <w:suppressLineNumbers/>
    </w:pPr>
    <w:rPr>
      <w:rFonts w:ascii="Times New Roman" w:eastAsia="Calibri" w:hAnsi="Times New Roman" w:cs="Times New Roman"/>
      <w:color w:val="auto"/>
      <w:kern w:val="1"/>
      <w:sz w:val="24"/>
      <w:szCs w:val="24"/>
    </w:rPr>
  </w:style>
  <w:style w:type="paragraph" w:customStyle="1" w:styleId="Titredetableau">
    <w:name w:val="Titre de tableau"/>
    <w:basedOn w:val="Contenudetableau"/>
    <w:pPr>
      <w:jc w:val="center"/>
    </w:pPr>
    <w:rPr>
      <w:b/>
      <w:bCs/>
    </w:rPr>
  </w:style>
  <w:style w:type="paragraph" w:customStyle="1" w:styleId="Commentaire1">
    <w:name w:val="Commentaire1"/>
    <w:basedOn w:val="Normal"/>
    <w:rPr>
      <w:rFonts w:ascii="Times New Roman" w:eastAsia="Calibri" w:hAnsi="Times New Roman" w:cs="Times New Roman"/>
      <w:color w:val="auto"/>
      <w:kern w:val="1"/>
    </w:rPr>
  </w:style>
  <w:style w:type="paragraph" w:styleId="Sansinterligne">
    <w:name w:val="No Spacing"/>
    <w:qFormat/>
    <w:pPr>
      <w:suppressAutoHyphens/>
    </w:pPr>
    <w:rPr>
      <w:rFonts w:ascii="Calibri" w:hAnsi="Calibri" w:cs="Calibri"/>
      <w:sz w:val="22"/>
      <w:szCs w:val="22"/>
      <w:lang w:eastAsia="zh-CN"/>
    </w:rPr>
  </w:style>
  <w:style w:type="paragraph" w:styleId="Notedebasdepage">
    <w:name w:val="footnote text"/>
    <w:basedOn w:val="Normal"/>
    <w:pPr>
      <w:suppressLineNumbers/>
      <w:ind w:left="339" w:hanging="33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ev.mysql.com/downloads/connector/net/" TargetMode="External"/><Relationship Id="rId18" Type="http://schemas.openxmlformats.org/officeDocument/2006/relationships/hyperlink" Target="http://www.reseaucerta.org/cotecours/cotecours.php?num=508" TargetMode="External"/><Relationship Id="rId26" Type="http://schemas.openxmlformats.org/officeDocument/2006/relationships/image" Target="media/image11.png"/><Relationship Id="rId39" Type="http://schemas.openxmlformats.org/officeDocument/2006/relationships/image" Target="media/image24.png"/><Relationship Id="rId21" Type="http://schemas.openxmlformats.org/officeDocument/2006/relationships/image" Target="media/image7.png"/><Relationship Id="rId34" Type="http://schemas.openxmlformats.org/officeDocument/2006/relationships/image" Target="media/image19.png"/><Relationship Id="rId42" Type="http://schemas.openxmlformats.org/officeDocument/2006/relationships/image" Target="media/image27.png"/><Relationship Id="rId47" Type="http://schemas.openxmlformats.org/officeDocument/2006/relationships/image" Target="media/image30.png"/><Relationship Id="rId50" Type="http://schemas.openxmlformats.org/officeDocument/2006/relationships/image" Target="media/image33.png"/><Relationship Id="rId55" Type="http://schemas.openxmlformats.org/officeDocument/2006/relationships/image" Target="media/image38.png"/><Relationship Id="rId63" Type="http://schemas.openxmlformats.org/officeDocument/2006/relationships/image" Target="media/image42.png"/><Relationship Id="rId68" Type="http://schemas.openxmlformats.org/officeDocument/2006/relationships/image" Target="media/image46.png"/><Relationship Id="rId76" Type="http://schemas.openxmlformats.org/officeDocument/2006/relationships/header" Target="header5.xml"/><Relationship Id="rId7" Type="http://schemas.openxmlformats.org/officeDocument/2006/relationships/header" Target="header1.xml"/><Relationship Id="rId71" Type="http://schemas.openxmlformats.org/officeDocument/2006/relationships/image" Target="media/image49.png"/><Relationship Id="rId2" Type="http://schemas.openxmlformats.org/officeDocument/2006/relationships/styles" Target="styles.xml"/><Relationship Id="rId16" Type="http://schemas.openxmlformats.org/officeDocument/2006/relationships/image" Target="media/image4.png"/><Relationship Id="rId29" Type="http://schemas.openxmlformats.org/officeDocument/2006/relationships/image" Target="media/image14.png"/><Relationship Id="rId11" Type="http://schemas.openxmlformats.org/officeDocument/2006/relationships/footer" Target="footer3.xml"/><Relationship Id="rId24" Type="http://schemas.openxmlformats.org/officeDocument/2006/relationships/image" Target="media/image10.png"/><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5.png"/><Relationship Id="rId45" Type="http://schemas.openxmlformats.org/officeDocument/2006/relationships/image" Target="media/image29.png"/><Relationship Id="rId53" Type="http://schemas.openxmlformats.org/officeDocument/2006/relationships/image" Target="media/image36.png"/><Relationship Id="rId58" Type="http://schemas.openxmlformats.org/officeDocument/2006/relationships/hyperlink" Target="http://localhost:4570/WcfDataServiceGSB.svc/departement?num=2&amp;$top=20&amp;$orderby=nom" TargetMode="External"/><Relationship Id="rId66" Type="http://schemas.openxmlformats.org/officeDocument/2006/relationships/image" Target="media/image45.png"/><Relationship Id="rId74" Type="http://schemas.openxmlformats.org/officeDocument/2006/relationships/footer" Target="footer4.xm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40.png"/><Relationship Id="rId10"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image" Target="media/image16.png"/><Relationship Id="rId44" Type="http://schemas.openxmlformats.org/officeDocument/2006/relationships/hyperlink" Target="http://www.odata.org/documentation/uri-conventions" TargetMode="External"/><Relationship Id="rId52" Type="http://schemas.openxmlformats.org/officeDocument/2006/relationships/image" Target="media/image35.png"/><Relationship Id="rId60" Type="http://schemas.openxmlformats.org/officeDocument/2006/relationships/image" Target="media/image39.png"/><Relationship Id="rId65" Type="http://schemas.openxmlformats.org/officeDocument/2006/relationships/image" Target="media/image44.png"/><Relationship Id="rId73" Type="http://schemas.openxmlformats.org/officeDocument/2006/relationships/header" Target="header4.xm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image" Target="media/image8.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image" Target="media/image28.png"/><Relationship Id="rId48" Type="http://schemas.openxmlformats.org/officeDocument/2006/relationships/image" Target="media/image31.png"/><Relationship Id="rId56" Type="http://schemas.openxmlformats.org/officeDocument/2006/relationships/hyperlink" Target="http://localhost:4570/WcfDataServiceGSB.svc/medecin?$select=nom,prenom" TargetMode="External"/><Relationship Id="rId64" Type="http://schemas.openxmlformats.org/officeDocument/2006/relationships/image" Target="media/image43.png"/><Relationship Id="rId69" Type="http://schemas.openxmlformats.org/officeDocument/2006/relationships/image" Target="media/image47.png"/><Relationship Id="rId77" Type="http://schemas.openxmlformats.org/officeDocument/2006/relationships/footer" Target="footer6.xml"/><Relationship Id="rId8" Type="http://schemas.openxmlformats.org/officeDocument/2006/relationships/footer" Target="footer1.xml"/><Relationship Id="rId51" Type="http://schemas.openxmlformats.org/officeDocument/2006/relationships/image" Target="media/image34.png"/><Relationship Id="rId72" Type="http://schemas.openxmlformats.org/officeDocument/2006/relationships/header" Target="header3.xml"/><Relationship Id="rId80" Type="http://schemas.microsoft.com/office/2007/relationships/stylesWithEffects" Target="stylesWithEffects.xml"/><Relationship Id="rId3"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www.reseaucerta.org/cotelabo/cotelabo.php?num=516" TargetMode="External"/><Relationship Id="rId25" Type="http://schemas.openxmlformats.org/officeDocument/2006/relationships/hyperlink" Target="http://www.reseaucerta.org/exonets/exonet.php?num=515" TargetMode="External"/><Relationship Id="rId33" Type="http://schemas.openxmlformats.org/officeDocument/2006/relationships/image" Target="media/image18.png"/><Relationship Id="rId38" Type="http://schemas.openxmlformats.org/officeDocument/2006/relationships/image" Target="media/image23.png"/><Relationship Id="rId46" Type="http://schemas.openxmlformats.org/officeDocument/2006/relationships/hyperlink" Target="http://www.fiddler2.com/fiddler2/version.asp" TargetMode="External"/><Relationship Id="rId59" Type="http://schemas.openxmlformats.org/officeDocument/2006/relationships/hyperlink" Target="http://localhost:4570/WcfDataServiceGSB.svc/medecin?$filter=departement%20eq%202" TargetMode="External"/><Relationship Id="rId67" Type="http://schemas.openxmlformats.org/officeDocument/2006/relationships/hyperlink" Target="http://msdn.microsoft.com/fr-fr/library/bb675150.aspx" TargetMode="External"/><Relationship Id="rId20" Type="http://schemas.openxmlformats.org/officeDocument/2006/relationships/image" Target="media/image6.png"/><Relationship Id="rId41" Type="http://schemas.openxmlformats.org/officeDocument/2006/relationships/image" Target="media/image26.png"/><Relationship Id="rId54" Type="http://schemas.openxmlformats.org/officeDocument/2006/relationships/image" Target="media/image37.png"/><Relationship Id="rId62" Type="http://schemas.openxmlformats.org/officeDocument/2006/relationships/image" Target="media/image41.png"/><Relationship Id="rId70" Type="http://schemas.openxmlformats.org/officeDocument/2006/relationships/image" Target="media/image48.png"/><Relationship Id="rId75"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png"/><Relationship Id="rId23" Type="http://schemas.openxmlformats.org/officeDocument/2006/relationships/image" Target="media/image9.png"/><Relationship Id="rId28" Type="http://schemas.openxmlformats.org/officeDocument/2006/relationships/image" Target="media/image13.png"/><Relationship Id="rId36" Type="http://schemas.openxmlformats.org/officeDocument/2006/relationships/image" Target="media/image21.png"/><Relationship Id="rId49" Type="http://schemas.openxmlformats.org/officeDocument/2006/relationships/image" Target="media/image32.png"/><Relationship Id="rId57" Type="http://schemas.openxmlformats.org/officeDocument/2006/relationships/hyperlink" Target="http://localhost:4570/WcfDataServiceGSB.svc/medecin(200)?$select=nom,pren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reseaucerta.org/exonets/exonet.php?num=515" TargetMode="External"/><Relationship Id="rId2" Type="http://schemas.openxmlformats.org/officeDocument/2006/relationships/hyperlink" Target="http://www.reseaucerta.org/cotecours/cotecours.php?num=508" TargetMode="External"/><Relationship Id="rId1" Type="http://schemas.openxmlformats.org/officeDocument/2006/relationships/hyperlink" Target="http://www.reseaucerta.org/cotelabo/cotelabo.php?num=516" TargetMode="External"/><Relationship Id="rId4" Type="http://schemas.openxmlformats.org/officeDocument/2006/relationships/hyperlink" Target="http://msdn.microsoft.com/fr-fr/library/bb675150.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Modeles\publicationCerta%20(3).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publicationCerta (3)</Template>
  <TotalTime>8</TotalTime>
  <Pages>1</Pages>
  <Words>6099</Words>
  <Characters>33548</Characters>
  <Application>Microsoft Office Word</Application>
  <DocSecurity>0</DocSecurity>
  <Lines>279</Lines>
  <Paragraphs>79</Paragraphs>
  <ScaleCrop>false</ScaleCrop>
  <HeadingPairs>
    <vt:vector size="2" baseType="variant">
      <vt:variant>
        <vt:lpstr>Titre</vt:lpstr>
      </vt:variant>
      <vt:variant>
        <vt:i4>1</vt:i4>
      </vt:variant>
    </vt:vector>
  </HeadingPairs>
  <TitlesOfParts>
    <vt:vector size="1" baseType="lpstr">
      <vt:lpstr>Contexte GSB</vt:lpstr>
    </vt:vector>
  </TitlesOfParts>
  <Company/>
  <LinksUpToDate>false</LinksUpToDate>
  <CharactersWithSpaces>39568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Contexte GSB</dc:title>
  <dc:creator>Serge Guerinet</dc:creator>
  <cp:lastModifiedBy>eric</cp:lastModifiedBy>
  <cp:revision>6</cp:revision>
  <cp:lastPrinted>2012-10-08T09:56:00Z</cp:lastPrinted>
  <dcterms:created xsi:type="dcterms:W3CDTF">2012-10-06T11:06:00Z</dcterms:created>
  <dcterms:modified xsi:type="dcterms:W3CDTF">2012-10-08T09:57:00Z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AuthorEmail">
    <vt:lpwstr>ericdeschaintre@wanadoo.fr</vt:lpwstr>
  </property>
  <property fmtid="{D5CDD505-2E9C-101B-9397-08002B2CF9AE}" pid="4" name="_AuthorEmailDisplayName">
    <vt:lpwstr>Eric Deschaintre</vt:lpwstr>
  </property>
  <property fmtid="{D5CDD505-2E9C-101B-9397-08002B2CF9AE}" pid="5" name="_EmailSubject">
    <vt:lpwstr>modèle</vt:lpwstr>
  </property>
  <property fmtid="{D5CDD505-2E9C-101B-9397-08002B2CF9AE}" pid="6" name="_ReviewingToolsShownOnce">
    <vt:lpwstr/>
  </property>
</Properties>
</file>